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spacing w:line="360" w:lineRule="auto"/>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黄冈师范学院转型本科专业实践与创新学分</w:t>
      </w:r>
    </w:p>
    <w:p>
      <w:pPr>
        <w:spacing w:line="640" w:lineRule="exact"/>
        <w:jc w:val="center"/>
        <w:outlineLvl w:val="0"/>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管理办法（试行）</w:t>
      </w:r>
    </w:p>
    <w:p>
      <w:pPr>
        <w:spacing w:before="93" w:beforeLines="30" w:after="93" w:afterLines="30" w:line="500" w:lineRule="exact"/>
        <w:jc w:val="center"/>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 xml:space="preserve">校教[2018] </w:t>
      </w:r>
      <w:r>
        <w:rPr>
          <w:rFonts w:hint="eastAsia" w:ascii="楷体_GB2312" w:hAnsi="楷体_GB2312" w:eastAsia="宋体" w:cs="楷体_GB2312"/>
          <w:b/>
          <w:bCs/>
          <w:sz w:val="28"/>
          <w:szCs w:val="28"/>
        </w:rPr>
        <w:t>13</w:t>
      </w:r>
      <w:r>
        <w:rPr>
          <w:rFonts w:hint="eastAsia" w:ascii="楷体_GB2312" w:hAnsi="楷体_GB2312" w:eastAsia="楷体_GB2312" w:cs="楷体_GB2312"/>
          <w:b/>
          <w:bCs/>
          <w:sz w:val="28"/>
          <w:szCs w:val="28"/>
        </w:rPr>
        <w:t>号</w:t>
      </w:r>
    </w:p>
    <w:p>
      <w:pPr>
        <w:spacing w:before="93" w:beforeLines="30" w:after="93" w:afterLines="30" w:line="500" w:lineRule="exact"/>
        <w:jc w:val="center"/>
        <w:rPr>
          <w:rFonts w:ascii="方正大黑简体" w:hAnsi="方正大黑简体" w:eastAsia="方正大黑简体" w:cs="方正大黑简体"/>
          <w:sz w:val="30"/>
          <w:szCs w:val="30"/>
        </w:rPr>
      </w:pPr>
      <w:r>
        <w:rPr>
          <w:rFonts w:hint="eastAsia" w:ascii="方正大黑简体" w:hAnsi="方正大黑简体" w:eastAsia="方正大黑简体" w:cs="方正大黑简体"/>
          <w:sz w:val="30"/>
          <w:szCs w:val="30"/>
        </w:rPr>
        <w:t>第一章总则</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第一条 为推进学校转型发展，深化创新创业教育改革，培养大学生的实践能力、创新精神和创业意识，不断提高应用型人才培养质量，现结合我校实际情况制定本管理办法。</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第二条 实践与创新学分是指全日制普通本科学生转型本科专业（以下简称“学生”，转型本科专业名称见附件</w:t>
      </w:r>
      <w:r>
        <w:rPr>
          <w:rFonts w:asciiTheme="minorEastAsia" w:hAnsiTheme="minorEastAsia" w:cstheme="minorEastAsia"/>
          <w:sz w:val="28"/>
          <w:szCs w:val="28"/>
        </w:rPr>
        <w:t>1</w:t>
      </w:r>
      <w:r>
        <w:rPr>
          <w:rFonts w:hint="eastAsia" w:asciiTheme="minorEastAsia" w:hAnsiTheme="minorEastAsia" w:cstheme="minorEastAsia"/>
          <w:sz w:val="28"/>
          <w:szCs w:val="28"/>
        </w:rPr>
        <w:t>）在学校规定学习年限内，参加本办法规定的各级各类社会实践、创新创业活动（具体内容见附件</w:t>
      </w:r>
      <w:r>
        <w:rPr>
          <w:rFonts w:asciiTheme="minorEastAsia" w:hAnsiTheme="minorEastAsia" w:cstheme="minorEastAsia"/>
          <w:sz w:val="28"/>
          <w:szCs w:val="28"/>
        </w:rPr>
        <w:t>2</w:t>
      </w:r>
      <w:r>
        <w:rPr>
          <w:rFonts w:hint="eastAsia" w:asciiTheme="minorEastAsia" w:hAnsiTheme="minorEastAsia" w:cstheme="minorEastAsia"/>
          <w:sz w:val="28"/>
          <w:szCs w:val="28"/>
        </w:rPr>
        <w:t>），并经申报与认定程序所取得的相应学分。</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实践与创新学分是学校本科转型专业人才培养方案的重要组成部分。转型本科专业的学生，必须完成最低</w:t>
      </w:r>
      <w:r>
        <w:rPr>
          <w:rFonts w:asciiTheme="minorEastAsia" w:hAnsiTheme="minorEastAsia" w:cstheme="minorEastAsia"/>
          <w:sz w:val="28"/>
          <w:szCs w:val="28"/>
        </w:rPr>
        <w:t>15</w:t>
      </w:r>
      <w:r>
        <w:rPr>
          <w:rFonts w:hint="eastAsia" w:asciiTheme="minorEastAsia" w:hAnsiTheme="minorEastAsia" w:cstheme="minorEastAsia"/>
          <w:sz w:val="28"/>
          <w:szCs w:val="28"/>
        </w:rPr>
        <w:t>个实践与创新学分（上不封顶），否则视为该教育教学环节考核不合格，未达到学校毕业要求，不准予毕业，发给结业证书。</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第三条 实践与创新学分的管理实行“谁主办，谁认定”的原则，主办单位（含参赛组织单位，下同）即为学分审核（或复审）、认定和公示责任单位。</w:t>
      </w:r>
    </w:p>
    <w:p>
      <w:pPr>
        <w:spacing w:before="93" w:beforeLines="30" w:after="93" w:afterLines="30" w:line="500" w:lineRule="exact"/>
        <w:jc w:val="center"/>
        <w:rPr>
          <w:rFonts w:ascii="方正大黑简体" w:hAnsi="方正大黑简体" w:eastAsia="方正大黑简体" w:cs="方正大黑简体"/>
          <w:sz w:val="30"/>
          <w:szCs w:val="30"/>
        </w:rPr>
      </w:pPr>
      <w:r>
        <w:rPr>
          <w:rFonts w:hint="eastAsia" w:ascii="方正大黑简体" w:hAnsi="方正大黑简体" w:eastAsia="方正大黑简体" w:cs="方正大黑简体"/>
          <w:sz w:val="30"/>
          <w:szCs w:val="30"/>
        </w:rPr>
        <w:t>第二章认定范围与认定单位</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第四条实践与创新学分按实践课程、学科竞赛、科学研究、创新创业活动、社会实践与素质拓展、考试认证和学院特色项目等七种类别设置（具体项目及对应的学分见附件</w:t>
      </w:r>
      <w:r>
        <w:rPr>
          <w:rFonts w:asciiTheme="minorEastAsia" w:hAnsiTheme="minorEastAsia" w:cstheme="minorEastAsia"/>
          <w:sz w:val="28"/>
          <w:szCs w:val="28"/>
        </w:rPr>
        <w:t>2</w:t>
      </w:r>
      <w:r>
        <w:rPr>
          <w:rFonts w:hint="eastAsia" w:asciiTheme="minorEastAsia" w:hAnsiTheme="minorEastAsia" w:cstheme="minorEastAsia"/>
          <w:sz w:val="28"/>
          <w:szCs w:val="28"/>
        </w:rPr>
        <w:t>）。</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（一）“实践课程”包括综合性、设计性实验周，专业认知综合课程实践，素质拓展讲座，毕业论文（毕业设计），大学英语（或计算机）能力提高班等（认定标准见《实践与创新学分认定办法》（校教</w:t>
      </w:r>
      <w:r>
        <w:rPr>
          <w:rFonts w:asciiTheme="minorEastAsia" w:hAnsiTheme="minorEastAsia" w:cstheme="minorEastAsia"/>
          <w:sz w:val="28"/>
          <w:szCs w:val="28"/>
        </w:rPr>
        <w:t>[2015]9</w:t>
      </w:r>
      <w:r>
        <w:rPr>
          <w:rFonts w:hint="eastAsia" w:asciiTheme="minorEastAsia" w:hAnsiTheme="minorEastAsia" w:cstheme="minorEastAsia"/>
          <w:sz w:val="28"/>
          <w:szCs w:val="28"/>
        </w:rPr>
        <w:t>号文件））。除劳动实践课外，此类别学分由教学学院负责认定，教务处审核。</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“实践课程”以模块选修课的模式纳入课程表管理，一般安排在第四、五、六、七、八学期，每学期安排</w:t>
      </w:r>
      <w:r>
        <w:rPr>
          <w:rFonts w:asciiTheme="minorEastAsia" w:hAnsiTheme="minorEastAsia" w:cstheme="minorEastAsia"/>
          <w:sz w:val="28"/>
          <w:szCs w:val="28"/>
        </w:rPr>
        <w:t>3</w:t>
      </w:r>
      <w:r>
        <w:rPr>
          <w:rFonts w:hint="eastAsia" w:asciiTheme="minorEastAsia" w:hAnsiTheme="minorEastAsia" w:cstheme="minorEastAsia"/>
          <w:sz w:val="28"/>
          <w:szCs w:val="28"/>
        </w:rPr>
        <w:t>－</w:t>
      </w:r>
      <w:r>
        <w:rPr>
          <w:rFonts w:asciiTheme="minorEastAsia" w:hAnsiTheme="minorEastAsia" w:cstheme="minorEastAsia"/>
          <w:sz w:val="28"/>
          <w:szCs w:val="28"/>
        </w:rPr>
        <w:t>4</w:t>
      </w:r>
      <w:r>
        <w:rPr>
          <w:rFonts w:hint="eastAsia" w:asciiTheme="minorEastAsia" w:hAnsiTheme="minorEastAsia" w:cstheme="minorEastAsia"/>
          <w:sz w:val="28"/>
          <w:szCs w:val="28"/>
        </w:rPr>
        <w:t>周实践时间，计</w:t>
      </w:r>
      <w:r>
        <w:rPr>
          <w:rFonts w:asciiTheme="minorEastAsia" w:hAnsiTheme="minorEastAsia" w:cstheme="minorEastAsia"/>
          <w:sz w:val="28"/>
          <w:szCs w:val="28"/>
        </w:rPr>
        <w:t>3</w:t>
      </w:r>
      <w:r>
        <w:rPr>
          <w:rFonts w:hint="eastAsia" w:asciiTheme="minorEastAsia" w:hAnsiTheme="minorEastAsia" w:cstheme="minorEastAsia"/>
          <w:sz w:val="28"/>
          <w:szCs w:val="28"/>
        </w:rPr>
        <w:t>－</w:t>
      </w:r>
      <w:r>
        <w:rPr>
          <w:rFonts w:asciiTheme="minorEastAsia" w:hAnsiTheme="minorEastAsia" w:cstheme="minorEastAsia"/>
          <w:sz w:val="28"/>
          <w:szCs w:val="28"/>
        </w:rPr>
        <w:t>4</w:t>
      </w:r>
      <w:r>
        <w:rPr>
          <w:rFonts w:hint="eastAsia" w:asciiTheme="minorEastAsia" w:hAnsiTheme="minorEastAsia" w:cstheme="minorEastAsia"/>
          <w:sz w:val="28"/>
          <w:szCs w:val="28"/>
        </w:rPr>
        <w:t>学分。实践课程与学科竞赛、科学研究、发明创造等紧密结合，允许学分叠加、互换。</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（二）“学科竞赛”指由政府部门、行业机构、学校、教学学院等组织的各类学科竞赛或专业技能竞赛。此类别学分由教学学院负责认定，教务处审核。</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（三）“科学研究与发明创造”包括：</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1</w:t>
      </w:r>
      <w:r>
        <w:rPr>
          <w:rFonts w:hint="eastAsia" w:asciiTheme="minorEastAsia" w:hAnsiTheme="minorEastAsia" w:cstheme="minorEastAsia"/>
          <w:sz w:val="28"/>
          <w:szCs w:val="28"/>
        </w:rPr>
        <w:t>．科研课题。学生主持或参与与所学专业（学科）相关的校级以上科研项目并结项；</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2</w:t>
      </w:r>
      <w:r>
        <w:rPr>
          <w:rFonts w:hint="eastAsia" w:asciiTheme="minorEastAsia" w:hAnsiTheme="minorEastAsia" w:cstheme="minorEastAsia"/>
          <w:sz w:val="28"/>
          <w:szCs w:val="28"/>
        </w:rPr>
        <w:t>．专业论文。学生撰写的所学专业（学科）学术论文在</w:t>
      </w:r>
      <w:r>
        <w:rPr>
          <w:rFonts w:asciiTheme="minorEastAsia" w:hAnsiTheme="minorEastAsia" w:cstheme="minorEastAsia"/>
          <w:sz w:val="28"/>
          <w:szCs w:val="28"/>
        </w:rPr>
        <w:t>CN</w:t>
      </w:r>
      <w:r>
        <w:rPr>
          <w:rFonts w:hint="eastAsia" w:asciiTheme="minorEastAsia" w:hAnsiTheme="minorEastAsia" w:cstheme="minorEastAsia"/>
          <w:sz w:val="28"/>
          <w:szCs w:val="28"/>
        </w:rPr>
        <w:t>学术刊物或市厅级报刊（理论版）发表，或参加省级以上学术会议并收录论文等；</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3</w:t>
      </w:r>
      <w:r>
        <w:rPr>
          <w:rFonts w:hint="eastAsia" w:asciiTheme="minorEastAsia" w:hAnsiTheme="minorEastAsia" w:cstheme="minorEastAsia"/>
          <w:sz w:val="28"/>
          <w:szCs w:val="28"/>
        </w:rPr>
        <w:t>．发明创造。学生获得发明专利、计算机软件著作权，或公开发表艺术作品，或虽未获得国家专利授权，但经创新创业中心认定已经形成完整设计或发明实物的；</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4</w:t>
      </w:r>
      <w:r>
        <w:rPr>
          <w:rFonts w:hint="eastAsia" w:asciiTheme="minorEastAsia" w:hAnsiTheme="minorEastAsia" w:cstheme="minorEastAsia"/>
          <w:sz w:val="28"/>
          <w:szCs w:val="28"/>
        </w:rPr>
        <w:t>．专著、著作。撰写中文或英文版专著者、翻译或编著文学艺术类著作正式出版的。</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校级及以下成果的学分由教学学院负责认定，校级以上由</w:t>
      </w:r>
      <w:r>
        <w:fldChar w:fldCharType="begin"/>
      </w:r>
      <w:r>
        <w:instrText xml:space="preserve"> HYPERLINK "http://61.136.178.248/yuanxi/keyanchu/" </w:instrText>
      </w:r>
      <w:r>
        <w:fldChar w:fldCharType="separate"/>
      </w:r>
      <w:r>
        <w:rPr>
          <w:rFonts w:hint="eastAsia" w:asciiTheme="minorEastAsia" w:hAnsiTheme="minorEastAsia" w:cstheme="minorEastAsia"/>
          <w:sz w:val="28"/>
          <w:szCs w:val="28"/>
        </w:rPr>
        <w:t>科学技术与开发处</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认定，教务处汇总学分。</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（四）“创新创业活动”包括：</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1</w:t>
      </w:r>
      <w:r>
        <w:rPr>
          <w:rFonts w:hint="eastAsia" w:asciiTheme="minorEastAsia" w:hAnsiTheme="minorEastAsia" w:cstheme="minorEastAsia"/>
          <w:sz w:val="28"/>
          <w:szCs w:val="28"/>
        </w:rPr>
        <w:t>．创业竞赛：指参加院级以上创业类竞赛活动并获奖；</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2</w:t>
      </w:r>
      <w:r>
        <w:rPr>
          <w:rFonts w:hint="eastAsia" w:asciiTheme="minorEastAsia" w:hAnsiTheme="minorEastAsia" w:cstheme="minorEastAsia"/>
          <w:sz w:val="28"/>
          <w:szCs w:val="28"/>
        </w:rPr>
        <w:t>．创业项目：已结题的院级以上大学生创业训练项目、创业实践项目，已立项或获得各类创业扶持的项目等；</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3</w:t>
      </w:r>
      <w:r>
        <w:rPr>
          <w:rFonts w:hint="eastAsia" w:asciiTheme="minorEastAsia" w:hAnsiTheme="minorEastAsia" w:cstheme="minorEastAsia"/>
          <w:sz w:val="28"/>
          <w:szCs w:val="28"/>
        </w:rPr>
        <w:t>．创业实践：指学生自主创业，依法注册公司，依托专业知识开展的产品研发、生产、销售和融资、入驻创业孵化园区等企业运营过程等实践活动，及相关学生团体参与组织校级创业活动；</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4</w:t>
      </w:r>
      <w:r>
        <w:rPr>
          <w:rFonts w:hint="eastAsia" w:asciiTheme="minorEastAsia" w:hAnsiTheme="minorEastAsia" w:cstheme="minorEastAsia"/>
          <w:sz w:val="28"/>
          <w:szCs w:val="28"/>
        </w:rPr>
        <w:t>．创业课程：指学生选修创业类课程或讲座等活动；</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5</w:t>
      </w:r>
      <w:r>
        <w:rPr>
          <w:rFonts w:hint="eastAsia" w:asciiTheme="minorEastAsia" w:hAnsiTheme="minorEastAsia" w:cstheme="minorEastAsia"/>
          <w:sz w:val="28"/>
          <w:szCs w:val="28"/>
        </w:rPr>
        <w:t>．经认定的其他创新创业活动或项目。</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此类别学分由招生与就业处认定，教务处汇总学分。</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社会实践和学生发展”指参加党校、团校、青马班、培训学习，参加学术报告与讲座，参加思政类演讲、朗诵、征文比赛等获奖，参加文体类活动竞赛获奖，参加大型文化活动表演，参加寒暑假集中社会实践、志愿服务，公益项目及各级各类表彰，和参加体育比赛活动等。</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认定标准见《黄冈师范学院“第二课堂成绩单”学分认定及实施办法》。此类别学分团委认定，教务处汇总学分。</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（六）“考试认证”指获得计算机等级考试或全国大学英语等级证书，或参加普通话水平测试，或获得国家和上级主管部门认可的国家职业资格证书等。</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此类别学分由教务处认定。</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（七）“学院特色”指教学学院依据专业（学科）特色自行设立的特色项目，其单项认定不超过</w:t>
      </w:r>
      <w:r>
        <w:rPr>
          <w:rFonts w:asciiTheme="minorEastAsia" w:hAnsiTheme="minorEastAsia" w:cstheme="minorEastAsia"/>
          <w:sz w:val="28"/>
          <w:szCs w:val="28"/>
        </w:rPr>
        <w:t>1</w:t>
      </w:r>
      <w:r>
        <w:rPr>
          <w:rFonts w:hint="eastAsia" w:asciiTheme="minorEastAsia" w:hAnsiTheme="minorEastAsia" w:cstheme="minorEastAsia"/>
          <w:sz w:val="28"/>
          <w:szCs w:val="28"/>
        </w:rPr>
        <w:t>学分，累计不超过</w:t>
      </w:r>
      <w:r>
        <w:rPr>
          <w:rFonts w:asciiTheme="minorEastAsia" w:hAnsiTheme="minorEastAsia" w:cstheme="minorEastAsia"/>
          <w:sz w:val="28"/>
          <w:szCs w:val="28"/>
        </w:rPr>
        <w:t>3</w:t>
      </w:r>
      <w:r>
        <w:rPr>
          <w:rFonts w:hint="eastAsia" w:asciiTheme="minorEastAsia" w:hAnsiTheme="minorEastAsia" w:cstheme="minorEastAsia"/>
          <w:sz w:val="28"/>
          <w:szCs w:val="28"/>
        </w:rPr>
        <w:t>学分。具体项目的设置和学分认定办法要经过教学学院公示并报教务处备案。</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第五条 有下列情况之一的不能获得实践与创新学分：</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（一）未经学校认可的类别、项目、成果等；</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（二）非法出版物刊登的文章或作品；</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（三）提供的材料不齐全或弄虚作假。</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第六条</w:t>
      </w:r>
      <w:r>
        <w:rPr>
          <w:rFonts w:asciiTheme="minorEastAsia" w:hAnsiTheme="minorEastAsia" w:cstheme="minorEastAsia"/>
          <w:sz w:val="28"/>
          <w:szCs w:val="28"/>
        </w:rPr>
        <w:t> </w:t>
      </w:r>
      <w:r>
        <w:rPr>
          <w:rFonts w:hint="eastAsia" w:asciiTheme="minorEastAsia" w:hAnsiTheme="minorEastAsia" w:cstheme="minorEastAsia"/>
          <w:sz w:val="28"/>
          <w:szCs w:val="28"/>
        </w:rPr>
        <w:t>同一学生、同一项目不累计得分，只取该项目最高学分值。集体奖项与个人奖项有重复的，取最高学分值计算。</w:t>
      </w:r>
    </w:p>
    <w:p>
      <w:pPr>
        <w:spacing w:before="93" w:beforeLines="30" w:after="93" w:afterLines="30" w:line="500" w:lineRule="exact"/>
        <w:ind w:firstLine="600"/>
        <w:jc w:val="center"/>
        <w:rPr>
          <w:rFonts w:ascii="方正大黑简体" w:hAnsi="方正大黑简体" w:eastAsia="方正大黑简体" w:cs="方正大黑简体"/>
          <w:sz w:val="30"/>
          <w:szCs w:val="30"/>
        </w:rPr>
      </w:pPr>
      <w:r>
        <w:rPr>
          <w:rFonts w:hint="eastAsia" w:ascii="方正大黑简体" w:hAnsi="方正大黑简体" w:eastAsia="方正大黑简体" w:cs="方正大黑简体"/>
          <w:sz w:val="30"/>
          <w:szCs w:val="30"/>
        </w:rPr>
        <w:t>第三章认定方式与认定程序</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第六条 认定方式</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学校各认定单位每学期第</w:t>
      </w:r>
      <w:r>
        <w:rPr>
          <w:rFonts w:asciiTheme="minorEastAsia" w:hAnsiTheme="minorEastAsia" w:cstheme="minorEastAsia"/>
          <w:sz w:val="28"/>
          <w:szCs w:val="28"/>
        </w:rPr>
        <w:t>3</w:t>
      </w:r>
      <w:r>
        <w:rPr>
          <w:rFonts w:hint="eastAsia" w:asciiTheme="minorEastAsia" w:hAnsiTheme="minorEastAsia" w:cstheme="minorEastAsia"/>
          <w:sz w:val="28"/>
          <w:szCs w:val="28"/>
        </w:rPr>
        <w:t>－</w:t>
      </w:r>
      <w:r>
        <w:rPr>
          <w:rFonts w:asciiTheme="minorEastAsia" w:hAnsiTheme="minorEastAsia" w:cstheme="minorEastAsia"/>
          <w:sz w:val="28"/>
          <w:szCs w:val="28"/>
        </w:rPr>
        <w:t>4</w:t>
      </w:r>
      <w:r>
        <w:rPr>
          <w:rFonts w:hint="eastAsia" w:asciiTheme="minorEastAsia" w:hAnsiTheme="minorEastAsia" w:cstheme="minorEastAsia"/>
          <w:sz w:val="28"/>
          <w:szCs w:val="28"/>
        </w:rPr>
        <w:t>周集中组织审核认定学生上一学期所获得的实践与创新学分。认定单位每年四月份还单独受理一次当年毕业生的学分认定。</w:t>
      </w:r>
      <w:r>
        <w:rPr>
          <w:rFonts w:hint="eastAsia" w:asciiTheme="minorEastAsia" w:hAnsiTheme="minorEastAsia" w:cstheme="minorEastAsia"/>
          <w:sz w:val="28"/>
          <w:szCs w:val="28"/>
          <w:highlight w:val="yellow"/>
        </w:rPr>
        <w:t>各教学学院应对未按时完成创新学分要求的三年级学生提出预警。</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第七条 认定程序</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（一）统一举办活动的学分</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由主办单位根据本管理办法和各类实施细则的具体规定直接认定，并对结果进行公示，公示期为</w:t>
      </w:r>
      <w:r>
        <w:rPr>
          <w:rFonts w:asciiTheme="minorEastAsia" w:hAnsiTheme="minorEastAsia" w:cstheme="minorEastAsia"/>
          <w:sz w:val="28"/>
          <w:szCs w:val="28"/>
        </w:rPr>
        <w:t>7</w:t>
      </w:r>
      <w:r>
        <w:rPr>
          <w:rFonts w:hint="eastAsia" w:asciiTheme="minorEastAsia" w:hAnsiTheme="minorEastAsia" w:cstheme="minorEastAsia"/>
          <w:sz w:val="28"/>
          <w:szCs w:val="28"/>
        </w:rPr>
        <w:t>天。公示期间如有异议，由其在一周内完成复审并再次公示结果。</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（二）非统一举办活动的学分</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1</w:t>
      </w:r>
      <w:r>
        <w:rPr>
          <w:rFonts w:hint="eastAsia" w:asciiTheme="minorEastAsia" w:hAnsiTheme="minorEastAsia" w:cstheme="minorEastAsia"/>
          <w:sz w:val="28"/>
          <w:szCs w:val="28"/>
        </w:rPr>
        <w:t>．学生申请。学生本人填写《实践与创新学分申请表》，标明学分类别、项目和拟申请的学分，提交时将相关证明材料的电子版作为附件上传至教学管理系统，复印件交学院备案。</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2</w:t>
      </w:r>
      <w:r>
        <w:rPr>
          <w:rFonts w:hint="eastAsia" w:asciiTheme="minorEastAsia" w:hAnsiTheme="minorEastAsia" w:cstheme="minorEastAsia"/>
          <w:sz w:val="28"/>
          <w:szCs w:val="28"/>
        </w:rPr>
        <w:t>．指导教师或班主任初步认定。完成后以班级为单位向本教学学院提交《实践与创新学分申请班级汇总表》（按类别和项目统计）及各种原件备查。</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3</w:t>
      </w:r>
      <w:r>
        <w:rPr>
          <w:rFonts w:hint="eastAsia" w:asciiTheme="minorEastAsia" w:hAnsiTheme="minorEastAsia" w:cstheme="minorEastAsia"/>
          <w:sz w:val="28"/>
          <w:szCs w:val="28"/>
        </w:rPr>
        <w:t>．教学学院核实原件后按类别向认定单位提交《实践与创新学分申请学院汇总表》。（要制表）。</w:t>
      </w:r>
    </w:p>
    <w:p>
      <w:pPr>
        <w:spacing w:line="500" w:lineRule="exact"/>
        <w:ind w:firstLine="560" w:firstLineChars="200"/>
        <w:rPr>
          <w:rFonts w:asciiTheme="minorEastAsia" w:hAnsiTheme="minorEastAsia" w:cstheme="minorEastAsia"/>
          <w:sz w:val="28"/>
          <w:szCs w:val="28"/>
        </w:rPr>
      </w:pPr>
      <w:r>
        <w:rPr>
          <w:rFonts w:asciiTheme="minorEastAsia" w:hAnsiTheme="minorEastAsia" w:cstheme="minorEastAsia"/>
          <w:sz w:val="28"/>
          <w:szCs w:val="28"/>
        </w:rPr>
        <w:t>4</w:t>
      </w:r>
      <w:r>
        <w:rPr>
          <w:rFonts w:hint="eastAsia" w:asciiTheme="minorEastAsia" w:hAnsiTheme="minorEastAsia" w:cstheme="minorEastAsia"/>
          <w:sz w:val="28"/>
          <w:szCs w:val="28"/>
        </w:rPr>
        <w:t>．认定单位审核、认定和公示。已通过的认定结果公示期为</w:t>
      </w:r>
      <w:r>
        <w:rPr>
          <w:rFonts w:asciiTheme="minorEastAsia" w:hAnsiTheme="minorEastAsia" w:cstheme="minorEastAsia"/>
          <w:sz w:val="28"/>
          <w:szCs w:val="28"/>
        </w:rPr>
        <w:t>7</w:t>
      </w:r>
      <w:r>
        <w:rPr>
          <w:rFonts w:hint="eastAsia" w:asciiTheme="minorEastAsia" w:hAnsiTheme="minorEastAsia" w:cstheme="minorEastAsia"/>
          <w:sz w:val="28"/>
          <w:szCs w:val="28"/>
        </w:rPr>
        <w:t>天。公示期间如有异议，由认定单位在一周内完成复审并公示复审结果。</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第八条已认定的学分由认定单位定期报教务处备案和汇总，教学学院在指定时间内录入教学管理系统。</w:t>
      </w:r>
    </w:p>
    <w:p>
      <w:pPr>
        <w:spacing w:before="93" w:beforeLines="30" w:after="93" w:afterLines="30" w:line="500" w:lineRule="exact"/>
        <w:ind w:firstLine="600"/>
        <w:jc w:val="center"/>
        <w:rPr>
          <w:rFonts w:ascii="方正大黑简体" w:hAnsi="方正大黑简体" w:eastAsia="方正大黑简体" w:cs="方正大黑简体"/>
          <w:sz w:val="30"/>
          <w:szCs w:val="30"/>
        </w:rPr>
      </w:pPr>
      <w:r>
        <w:rPr>
          <w:rFonts w:hint="eastAsia" w:ascii="方正大黑简体" w:hAnsi="方正大黑简体" w:eastAsia="方正大黑简体" w:cs="方正大黑简体"/>
          <w:sz w:val="30"/>
          <w:szCs w:val="30"/>
        </w:rPr>
        <w:t>第四章</w:t>
      </w:r>
      <w:r>
        <w:rPr>
          <w:rFonts w:ascii="方正大黑简体" w:hAnsi="方正大黑简体" w:eastAsia="方正大黑简体" w:cs="方正大黑简体"/>
          <w:sz w:val="30"/>
          <w:szCs w:val="30"/>
        </w:rPr>
        <w:t> </w:t>
      </w:r>
      <w:r>
        <w:rPr>
          <w:rFonts w:hint="eastAsia" w:ascii="方正大黑简体" w:hAnsi="方正大黑简体" w:eastAsia="方正大黑简体" w:cs="方正大黑简体"/>
          <w:sz w:val="30"/>
          <w:szCs w:val="30"/>
        </w:rPr>
        <w:t>工作要求</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第九条 学校成立实践与创新学分认定工作领导小组，由分（协）管教学工作的校领导任组长，成员由教务处、学工部、团委、招生与就业处和</w:t>
      </w:r>
      <w:r>
        <w:fldChar w:fldCharType="begin"/>
      </w:r>
      <w:r>
        <w:instrText xml:space="preserve"> HYPERLINK "http://61.136.178.248/yuanxi/keyanchu/" </w:instrText>
      </w:r>
      <w:r>
        <w:fldChar w:fldCharType="separate"/>
      </w:r>
      <w:r>
        <w:rPr>
          <w:rFonts w:hint="eastAsia" w:asciiTheme="minorEastAsia" w:hAnsiTheme="minorEastAsia" w:cstheme="minorEastAsia"/>
          <w:sz w:val="28"/>
          <w:szCs w:val="28"/>
        </w:rPr>
        <w:t>科学技术与开发处</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负责人以及各教学学院院长等组成。领导小组负责总体工作方案的审定及专项检查工作。领导小组办公室设在教务处。</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第十条 认定单位成立“实践与创新学分认定工作小组”，并根据本管理办法制定分类实施细则，明确所属类别、项目名称、项目内容、活动安排、指导教师、认定标准、认定和公示程序、学分录入和档案管理等内容。认定单位每学期定期向学生公示认定和复审结果、接受监督。</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第十一条教学学院负责组织实施，并按规定录入学分和开展档案管理工作。教学学院要将实践与创新学分作为学校各种评优评先工作的重要依据。</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第十二条</w:t>
      </w:r>
      <w:r>
        <w:rPr>
          <w:rFonts w:hint="eastAsia" w:asciiTheme="minorEastAsia" w:hAnsiTheme="minorEastAsia" w:cstheme="minorEastAsia"/>
          <w:sz w:val="28"/>
          <w:szCs w:val="28"/>
          <w:highlight w:val="yellow"/>
        </w:rPr>
        <w:t>各学院每年根据学分认定工作量给予一定管理工作量。</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第十三条因主办或认定单位、相关教师或工作人员管理不严，造成不良影响的，予以通报批评并取消违规认定的学分；问题严重的，按教学事故处理。</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第十四条 学生提交的申报表及相关证明等材料必须真实可靠。弄虚作假者，一经查实，取消该项目所获学分，并按《黄冈师范学院学生管理规定》给予相应纪律处分。</w:t>
      </w:r>
    </w:p>
    <w:p>
      <w:pPr>
        <w:spacing w:before="93" w:beforeLines="30" w:after="93" w:afterLines="30" w:line="500" w:lineRule="exact"/>
        <w:jc w:val="center"/>
        <w:rPr>
          <w:rFonts w:ascii="方正大黑简体" w:hAnsi="方正大黑简体" w:eastAsia="方正大黑简体" w:cs="方正大黑简体"/>
          <w:sz w:val="30"/>
          <w:szCs w:val="30"/>
        </w:rPr>
      </w:pPr>
      <w:r>
        <w:rPr>
          <w:rFonts w:hint="eastAsia" w:ascii="方正大黑简体" w:hAnsi="方正大黑简体" w:eastAsia="方正大黑简体" w:cs="方正大黑简体"/>
          <w:sz w:val="30"/>
          <w:szCs w:val="30"/>
        </w:rPr>
        <w:t>附  则</w:t>
      </w:r>
    </w:p>
    <w:p>
      <w:pPr>
        <w:spacing w:line="5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第十五条本管理办法自</w:t>
      </w:r>
      <w:r>
        <w:rPr>
          <w:rFonts w:asciiTheme="minorEastAsia" w:hAnsiTheme="minorEastAsia" w:cstheme="minorEastAsia"/>
          <w:sz w:val="28"/>
          <w:szCs w:val="28"/>
        </w:rPr>
        <w:t>2015</w:t>
      </w:r>
      <w:r>
        <w:rPr>
          <w:rFonts w:hint="eastAsia" w:asciiTheme="minorEastAsia" w:hAnsiTheme="minorEastAsia" w:cstheme="minorEastAsia"/>
          <w:sz w:val="28"/>
          <w:szCs w:val="28"/>
        </w:rPr>
        <w:t>级转型本科专业学生开始执行。</w:t>
      </w:r>
    </w:p>
    <w:p>
      <w:pPr>
        <w:spacing w:line="500" w:lineRule="exact"/>
        <w:ind w:firstLine="560" w:firstLineChars="200"/>
        <w:rPr>
          <w:ins w:id="0" w:author="微软用户" w:date="2018-10-09T15:06:00Z"/>
          <w:rFonts w:asciiTheme="minorEastAsia" w:hAnsiTheme="minorEastAsia" w:cstheme="minorEastAsia"/>
          <w:sz w:val="28"/>
          <w:szCs w:val="28"/>
        </w:rPr>
      </w:pPr>
      <w:r>
        <w:rPr>
          <w:rFonts w:hint="eastAsia" w:asciiTheme="minorEastAsia" w:hAnsiTheme="minorEastAsia" w:cstheme="minorEastAsia"/>
          <w:sz w:val="28"/>
          <w:szCs w:val="28"/>
        </w:rPr>
        <w:t>第十六条本办法由教务处负责解释。</w:t>
      </w:r>
    </w:p>
    <w:p>
      <w:pPr>
        <w:spacing w:line="500" w:lineRule="exact"/>
        <w:ind w:firstLine="560" w:firstLineChars="200"/>
        <w:rPr>
          <w:ins w:id="1" w:author="微软用户" w:date="2018-10-09T15:06:00Z"/>
          <w:rFonts w:asciiTheme="minorEastAsia" w:hAnsiTheme="minorEastAsia" w:cstheme="minorEastAsia"/>
          <w:sz w:val="28"/>
          <w:szCs w:val="28"/>
        </w:rPr>
      </w:pPr>
    </w:p>
    <w:p>
      <w:pPr>
        <w:spacing w:line="500" w:lineRule="exact"/>
        <w:ind w:firstLine="560" w:firstLineChars="200"/>
        <w:rPr>
          <w:rFonts w:asciiTheme="minorEastAsia" w:hAnsiTheme="minorEastAsia" w:cstheme="minorEastAsia"/>
          <w:sz w:val="28"/>
          <w:szCs w:val="28"/>
        </w:rPr>
      </w:pPr>
    </w:p>
    <w:p>
      <w:pPr>
        <w:spacing w:line="500" w:lineRule="exact"/>
        <w:ind w:firstLine="560" w:firstLineChars="200"/>
        <w:rPr>
          <w:ins w:id="2" w:author="微软用户" w:date="2018-10-09T15:06:00Z"/>
          <w:rFonts w:asciiTheme="minorEastAsia" w:hAnsiTheme="minorEastAsia" w:cstheme="minorEastAsia"/>
          <w:sz w:val="28"/>
          <w:szCs w:val="28"/>
        </w:rPr>
      </w:pPr>
      <w:r>
        <w:rPr>
          <w:rFonts w:hint="eastAsia" w:ascii="方正大黑简体" w:hAnsi="新宋体" w:eastAsia="方正大黑简体" w:cs="宋体"/>
          <w:kern w:val="0"/>
          <w:sz w:val="28"/>
          <w:szCs w:val="28"/>
        </w:rPr>
        <w:t>附件</w:t>
      </w:r>
      <w:r>
        <w:rPr>
          <w:rFonts w:ascii="方正大黑简体" w:hAnsi="新宋体" w:eastAsia="方正大黑简体" w:cs="宋体"/>
          <w:kern w:val="0"/>
          <w:sz w:val="28"/>
          <w:szCs w:val="28"/>
        </w:rPr>
        <w:t>1</w:t>
      </w:r>
      <w:r>
        <w:rPr>
          <w:rFonts w:hint="eastAsia" w:ascii="方正大黑简体" w:hAnsi="新宋体" w:eastAsia="方正大黑简体" w:cs="宋体"/>
          <w:kern w:val="0"/>
          <w:sz w:val="28"/>
          <w:szCs w:val="28"/>
        </w:rPr>
        <w:t>：</w:t>
      </w:r>
      <w:r>
        <w:rPr>
          <w:rFonts w:hint="eastAsia" w:ascii="方正大黑简体" w:hAnsi="宋体" w:eastAsia="方正大黑简体" w:cs="宋体"/>
          <w:bCs/>
          <w:kern w:val="0"/>
          <w:sz w:val="28"/>
          <w:szCs w:val="28"/>
        </w:rPr>
        <w:t>黄冈师范学院转型本科专业一览表（</w:t>
      </w:r>
      <w:r>
        <w:rPr>
          <w:rFonts w:ascii="方正大黑简体" w:hAnsi="宋体" w:eastAsia="方正大黑简体" w:cs="宋体"/>
          <w:bCs/>
          <w:kern w:val="0"/>
          <w:sz w:val="28"/>
          <w:szCs w:val="28"/>
        </w:rPr>
        <w:t>2018年）</w:t>
      </w:r>
    </w:p>
    <w:p>
      <w:pPr>
        <w:spacing w:line="500" w:lineRule="exact"/>
        <w:ind w:firstLine="560" w:firstLineChars="200"/>
        <w:rPr>
          <w:rFonts w:hint="eastAsia" w:ascii="方正大黑简体" w:hAnsi="新宋体" w:eastAsia="方正大黑简体" w:cs="宋体"/>
          <w:kern w:val="0"/>
          <w:sz w:val="28"/>
          <w:szCs w:val="28"/>
        </w:rPr>
      </w:pPr>
      <w:r>
        <w:rPr>
          <w:rFonts w:hint="eastAsia" w:ascii="方正大黑简体" w:hAnsi="新宋体" w:eastAsia="方正大黑简体" w:cs="宋体"/>
          <w:kern w:val="0"/>
          <w:sz w:val="28"/>
          <w:szCs w:val="28"/>
        </w:rPr>
        <w:t>附件2：黄冈师范学院实践与创新学分类别设置及计分标准</w:t>
      </w:r>
    </w:p>
    <w:p>
      <w:pPr>
        <w:wordWrap w:val="0"/>
        <w:spacing w:line="500" w:lineRule="exact"/>
        <w:ind w:firstLine="560" w:firstLineChars="200"/>
        <w:jc w:val="right"/>
        <w:rPr>
          <w:rFonts w:asciiTheme="minorEastAsia" w:hAnsiTheme="minorEastAsia" w:cstheme="minorEastAsia"/>
          <w:sz w:val="28"/>
          <w:szCs w:val="28"/>
        </w:rPr>
      </w:pPr>
    </w:p>
    <w:p>
      <w:pPr>
        <w:spacing w:line="360" w:lineRule="auto"/>
        <w:ind w:firstLine="420" w:firstLineChars="200"/>
        <w:jc w:val="right"/>
      </w:pPr>
    </w:p>
    <w:p>
      <w:pPr>
        <w:jc w:val="center"/>
        <w:rPr>
          <w:rFonts w:hint="eastAsia" w:ascii="方正大黑简体" w:hAnsi="新宋体" w:eastAsia="方正大黑简体" w:cs="宋体"/>
          <w:kern w:val="0"/>
          <w:sz w:val="28"/>
          <w:szCs w:val="28"/>
        </w:rPr>
      </w:pPr>
      <w:r>
        <w:rPr>
          <w:rFonts w:hint="eastAsia" w:ascii="方正大黑简体" w:hAnsi="新宋体" w:eastAsia="方正大黑简体" w:cs="宋体"/>
          <w:kern w:val="0"/>
          <w:sz w:val="28"/>
          <w:szCs w:val="28"/>
        </w:rPr>
        <w:br w:type="page"/>
      </w:r>
    </w:p>
    <w:p>
      <w:pPr>
        <w:jc w:val="center"/>
        <w:rPr>
          <w:rFonts w:ascii="方正大黑简体" w:eastAsia="方正大黑简体"/>
          <w:sz w:val="28"/>
          <w:szCs w:val="28"/>
        </w:rPr>
      </w:pPr>
      <w:r>
        <w:rPr>
          <w:rFonts w:hint="eastAsia" w:ascii="方正大黑简体" w:hAnsi="新宋体" w:eastAsia="方正大黑简体" w:cs="宋体"/>
          <w:kern w:val="0"/>
          <w:sz w:val="28"/>
          <w:szCs w:val="28"/>
        </w:rPr>
        <w:t>附件</w:t>
      </w:r>
      <w:r>
        <w:rPr>
          <w:rFonts w:ascii="方正大黑简体" w:hAnsi="新宋体" w:eastAsia="方正大黑简体" w:cs="宋体"/>
          <w:kern w:val="0"/>
          <w:sz w:val="28"/>
          <w:szCs w:val="28"/>
        </w:rPr>
        <w:t>1</w:t>
      </w:r>
      <w:r>
        <w:rPr>
          <w:rFonts w:hint="eastAsia" w:ascii="方正大黑简体" w:hAnsi="新宋体" w:eastAsia="方正大黑简体" w:cs="宋体"/>
          <w:kern w:val="0"/>
          <w:sz w:val="28"/>
          <w:szCs w:val="28"/>
        </w:rPr>
        <w:t>：</w:t>
      </w:r>
      <w:r>
        <w:rPr>
          <w:rFonts w:hint="eastAsia" w:ascii="方正大黑简体" w:hAnsi="宋体" w:eastAsia="方正大黑简体" w:cs="宋体"/>
          <w:bCs/>
          <w:kern w:val="0"/>
          <w:sz w:val="28"/>
          <w:szCs w:val="28"/>
        </w:rPr>
        <w:t>黄冈师范学院转型本科专业一览表（</w:t>
      </w:r>
      <w:r>
        <w:rPr>
          <w:rFonts w:ascii="方正大黑简体" w:hAnsi="宋体" w:eastAsia="方正大黑简体" w:cs="宋体"/>
          <w:bCs/>
          <w:kern w:val="0"/>
          <w:sz w:val="28"/>
          <w:szCs w:val="28"/>
        </w:rPr>
        <w:t>2018年）</w:t>
      </w:r>
    </w:p>
    <w:tbl>
      <w:tblPr>
        <w:tblStyle w:val="7"/>
        <w:tblW w:w="878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760"/>
        <w:gridCol w:w="1706"/>
        <w:gridCol w:w="2694"/>
        <w:gridCol w:w="16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tblHeader/>
          <w:jc w:val="center"/>
        </w:trPr>
        <w:tc>
          <w:tcPr>
            <w:tcW w:w="2760" w:type="dxa"/>
            <w:tcBorders>
              <w:top w:val="single" w:color="auto" w:sz="12" w:space="0"/>
            </w:tcBorders>
            <w:vAlign w:val="center"/>
          </w:tcPr>
          <w:p>
            <w:pPr>
              <w:widowControl/>
              <w:jc w:val="center"/>
              <w:rPr>
                <w:rFonts w:eastAsia="新宋体"/>
                <w:b/>
                <w:bCs/>
                <w:kern w:val="0"/>
                <w:sz w:val="24"/>
              </w:rPr>
            </w:pPr>
            <w:r>
              <w:rPr>
                <w:rFonts w:hint="eastAsia" w:hAnsi="新宋体" w:eastAsia="新宋体"/>
                <w:b/>
                <w:bCs/>
                <w:kern w:val="0"/>
                <w:sz w:val="24"/>
              </w:rPr>
              <w:t>试点学院名称</w:t>
            </w:r>
          </w:p>
        </w:tc>
        <w:tc>
          <w:tcPr>
            <w:tcW w:w="1706" w:type="dxa"/>
            <w:tcBorders>
              <w:top w:val="single" w:color="auto" w:sz="12" w:space="0"/>
            </w:tcBorders>
            <w:vAlign w:val="center"/>
          </w:tcPr>
          <w:p>
            <w:pPr>
              <w:widowControl/>
              <w:jc w:val="center"/>
              <w:rPr>
                <w:rFonts w:eastAsia="新宋体"/>
                <w:b/>
                <w:bCs/>
                <w:kern w:val="0"/>
                <w:sz w:val="24"/>
              </w:rPr>
            </w:pPr>
            <w:r>
              <w:rPr>
                <w:rFonts w:hint="eastAsia" w:hAnsi="新宋体" w:eastAsia="新宋体"/>
                <w:b/>
                <w:bCs/>
                <w:kern w:val="0"/>
                <w:sz w:val="24"/>
              </w:rPr>
              <w:t>校内专业代码</w:t>
            </w:r>
          </w:p>
        </w:tc>
        <w:tc>
          <w:tcPr>
            <w:tcW w:w="2694" w:type="dxa"/>
            <w:tcBorders>
              <w:top w:val="single" w:color="auto" w:sz="12" w:space="0"/>
            </w:tcBorders>
            <w:vAlign w:val="center"/>
          </w:tcPr>
          <w:p>
            <w:pPr>
              <w:widowControl/>
              <w:jc w:val="center"/>
              <w:rPr>
                <w:rFonts w:eastAsia="新宋体"/>
                <w:b/>
                <w:bCs/>
                <w:kern w:val="0"/>
                <w:sz w:val="24"/>
              </w:rPr>
            </w:pPr>
            <w:r>
              <w:rPr>
                <w:rFonts w:hint="eastAsia" w:hAnsi="新宋体" w:eastAsia="新宋体"/>
                <w:b/>
                <w:bCs/>
                <w:kern w:val="0"/>
                <w:sz w:val="24"/>
              </w:rPr>
              <w:t>试点专业名称</w:t>
            </w:r>
          </w:p>
        </w:tc>
        <w:tc>
          <w:tcPr>
            <w:tcW w:w="1629" w:type="dxa"/>
            <w:tcBorders>
              <w:top w:val="single" w:color="auto" w:sz="12" w:space="0"/>
            </w:tcBorders>
            <w:vAlign w:val="center"/>
          </w:tcPr>
          <w:p>
            <w:pPr>
              <w:widowControl/>
              <w:jc w:val="center"/>
              <w:rPr>
                <w:rFonts w:eastAsia="新宋体"/>
                <w:b/>
                <w:kern w:val="0"/>
                <w:sz w:val="24"/>
              </w:rPr>
            </w:pPr>
            <w:r>
              <w:rPr>
                <w:rFonts w:hint="eastAsia" w:hAnsi="新宋体" w:eastAsia="新宋体"/>
                <w:b/>
                <w:kern w:val="0"/>
                <w:sz w:val="24"/>
              </w:rPr>
              <w:t>部颁专业代码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kern w:val="0"/>
                <w:sz w:val="24"/>
              </w:rPr>
            </w:pPr>
            <w:r>
              <w:rPr>
                <w:rFonts w:hint="eastAsia" w:hAnsi="宋体"/>
                <w:kern w:val="0"/>
                <w:sz w:val="24"/>
              </w:rPr>
              <w:t>文学院</w:t>
            </w:r>
          </w:p>
        </w:tc>
        <w:tc>
          <w:tcPr>
            <w:tcW w:w="1706" w:type="dxa"/>
            <w:vAlign w:val="center"/>
          </w:tcPr>
          <w:p>
            <w:pPr>
              <w:widowControl/>
              <w:jc w:val="center"/>
              <w:rPr>
                <w:kern w:val="0"/>
                <w:sz w:val="24"/>
              </w:rPr>
            </w:pPr>
            <w:r>
              <w:rPr>
                <w:kern w:val="0"/>
                <w:sz w:val="24"/>
              </w:rPr>
              <w:t>1101</w:t>
            </w:r>
          </w:p>
        </w:tc>
        <w:tc>
          <w:tcPr>
            <w:tcW w:w="2694" w:type="dxa"/>
            <w:vAlign w:val="center"/>
          </w:tcPr>
          <w:p>
            <w:pPr>
              <w:widowControl/>
              <w:jc w:val="left"/>
              <w:rPr>
                <w:kern w:val="0"/>
                <w:sz w:val="24"/>
              </w:rPr>
            </w:pPr>
            <w:r>
              <w:rPr>
                <w:rFonts w:hint="eastAsia" w:hAnsi="宋体"/>
                <w:kern w:val="0"/>
                <w:sz w:val="24"/>
              </w:rPr>
              <w:t>汉语言文学</w:t>
            </w:r>
          </w:p>
        </w:tc>
        <w:tc>
          <w:tcPr>
            <w:tcW w:w="1629" w:type="dxa"/>
            <w:vAlign w:val="center"/>
          </w:tcPr>
          <w:p>
            <w:pPr>
              <w:widowControl/>
              <w:jc w:val="left"/>
              <w:rPr>
                <w:kern w:val="0"/>
                <w:sz w:val="24"/>
              </w:rPr>
            </w:pPr>
            <w:r>
              <w:rPr>
                <w:kern w:val="0"/>
                <w:sz w:val="24"/>
              </w:rPr>
              <w:t>050101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kern w:val="0"/>
                <w:sz w:val="24"/>
              </w:rPr>
            </w:pPr>
          </w:p>
        </w:tc>
        <w:tc>
          <w:tcPr>
            <w:tcW w:w="1706" w:type="dxa"/>
            <w:vAlign w:val="center"/>
          </w:tcPr>
          <w:p>
            <w:pPr>
              <w:widowControl/>
              <w:jc w:val="center"/>
              <w:rPr>
                <w:kern w:val="0"/>
                <w:sz w:val="24"/>
              </w:rPr>
            </w:pPr>
            <w:r>
              <w:rPr>
                <w:kern w:val="0"/>
                <w:sz w:val="24"/>
              </w:rPr>
              <w:t>1102</w:t>
            </w:r>
          </w:p>
        </w:tc>
        <w:tc>
          <w:tcPr>
            <w:tcW w:w="2694" w:type="dxa"/>
            <w:vAlign w:val="center"/>
          </w:tcPr>
          <w:p>
            <w:pPr>
              <w:widowControl/>
              <w:jc w:val="left"/>
              <w:rPr>
                <w:kern w:val="0"/>
                <w:sz w:val="24"/>
              </w:rPr>
            </w:pPr>
            <w:r>
              <w:rPr>
                <w:rFonts w:hint="eastAsia" w:hAnsi="宋体"/>
                <w:kern w:val="0"/>
                <w:sz w:val="24"/>
              </w:rPr>
              <w:t>汉语国际教育</w:t>
            </w:r>
          </w:p>
        </w:tc>
        <w:tc>
          <w:tcPr>
            <w:tcW w:w="1629" w:type="dxa"/>
            <w:vAlign w:val="center"/>
          </w:tcPr>
          <w:p>
            <w:pPr>
              <w:widowControl/>
              <w:jc w:val="left"/>
              <w:rPr>
                <w:kern w:val="0"/>
                <w:sz w:val="24"/>
              </w:rPr>
            </w:pPr>
            <w:r>
              <w:rPr>
                <w:kern w:val="0"/>
                <w:sz w:val="24"/>
              </w:rPr>
              <w:t>050103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kern w:val="0"/>
                <w:sz w:val="24"/>
              </w:rPr>
            </w:pPr>
          </w:p>
        </w:tc>
        <w:tc>
          <w:tcPr>
            <w:tcW w:w="1706" w:type="dxa"/>
            <w:vAlign w:val="center"/>
          </w:tcPr>
          <w:p>
            <w:pPr>
              <w:widowControl/>
              <w:jc w:val="center"/>
              <w:rPr>
                <w:rFonts w:eastAsia="新宋体"/>
                <w:kern w:val="0"/>
                <w:sz w:val="24"/>
              </w:rPr>
            </w:pPr>
            <w:r>
              <w:rPr>
                <w:rFonts w:eastAsia="新宋体"/>
                <w:kern w:val="0"/>
                <w:sz w:val="24"/>
              </w:rPr>
              <w:t>1103</w:t>
            </w:r>
          </w:p>
        </w:tc>
        <w:tc>
          <w:tcPr>
            <w:tcW w:w="2694" w:type="dxa"/>
            <w:vAlign w:val="center"/>
          </w:tcPr>
          <w:p>
            <w:pPr>
              <w:widowControl/>
              <w:jc w:val="left"/>
              <w:rPr>
                <w:rFonts w:eastAsia="新宋体"/>
                <w:kern w:val="0"/>
                <w:sz w:val="24"/>
              </w:rPr>
            </w:pPr>
            <w:r>
              <w:rPr>
                <w:rFonts w:hint="eastAsia" w:hAnsi="新宋体" w:eastAsia="新宋体"/>
                <w:kern w:val="0"/>
                <w:sz w:val="24"/>
              </w:rPr>
              <w:t>秘书学</w:t>
            </w:r>
          </w:p>
        </w:tc>
        <w:tc>
          <w:tcPr>
            <w:tcW w:w="1629" w:type="dxa"/>
            <w:vAlign w:val="center"/>
          </w:tcPr>
          <w:p>
            <w:pPr>
              <w:widowControl/>
              <w:jc w:val="left"/>
              <w:rPr>
                <w:rFonts w:eastAsia="新宋体"/>
                <w:kern w:val="0"/>
                <w:sz w:val="24"/>
              </w:rPr>
            </w:pPr>
            <w:r>
              <w:rPr>
                <w:rFonts w:eastAsia="新宋体"/>
                <w:kern w:val="0"/>
                <w:sz w:val="24"/>
              </w:rPr>
              <w:t>050107T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hAnsi="宋体"/>
                <w:kern w:val="0"/>
                <w:sz w:val="24"/>
              </w:rPr>
            </w:pPr>
            <w:r>
              <w:rPr>
                <w:rFonts w:hint="eastAsia" w:hAnsi="宋体"/>
                <w:kern w:val="0"/>
                <w:sz w:val="24"/>
              </w:rPr>
              <w:t>政法学院</w:t>
            </w:r>
          </w:p>
          <w:p>
            <w:pPr>
              <w:widowControl/>
              <w:jc w:val="left"/>
              <w:rPr>
                <w:kern w:val="0"/>
                <w:sz w:val="24"/>
              </w:rPr>
            </w:pPr>
            <w:r>
              <w:rPr>
                <w:rFonts w:hint="eastAsia" w:hAnsi="宋体"/>
                <w:kern w:val="0"/>
                <w:sz w:val="24"/>
              </w:rPr>
              <w:t>马克思主义学院</w:t>
            </w:r>
          </w:p>
        </w:tc>
        <w:tc>
          <w:tcPr>
            <w:tcW w:w="1706" w:type="dxa"/>
            <w:vAlign w:val="center"/>
          </w:tcPr>
          <w:p>
            <w:pPr>
              <w:widowControl/>
              <w:jc w:val="center"/>
              <w:rPr>
                <w:kern w:val="0"/>
                <w:sz w:val="24"/>
              </w:rPr>
            </w:pPr>
            <w:r>
              <w:rPr>
                <w:kern w:val="0"/>
                <w:sz w:val="24"/>
              </w:rPr>
              <w:t>1202</w:t>
            </w:r>
          </w:p>
        </w:tc>
        <w:tc>
          <w:tcPr>
            <w:tcW w:w="2694" w:type="dxa"/>
            <w:vAlign w:val="center"/>
          </w:tcPr>
          <w:p>
            <w:pPr>
              <w:widowControl/>
              <w:jc w:val="left"/>
              <w:rPr>
                <w:kern w:val="0"/>
                <w:sz w:val="24"/>
              </w:rPr>
            </w:pPr>
            <w:r>
              <w:rPr>
                <w:rFonts w:hint="eastAsia" w:hAnsi="宋体"/>
                <w:kern w:val="0"/>
                <w:sz w:val="24"/>
              </w:rPr>
              <w:t>政治学与行政学</w:t>
            </w:r>
          </w:p>
        </w:tc>
        <w:tc>
          <w:tcPr>
            <w:tcW w:w="1629" w:type="dxa"/>
            <w:vAlign w:val="center"/>
          </w:tcPr>
          <w:p>
            <w:pPr>
              <w:widowControl/>
              <w:jc w:val="left"/>
              <w:rPr>
                <w:kern w:val="0"/>
                <w:sz w:val="24"/>
              </w:rPr>
            </w:pPr>
            <w:r>
              <w:rPr>
                <w:kern w:val="0"/>
                <w:sz w:val="24"/>
              </w:rPr>
              <w:t>030201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kern w:val="0"/>
                <w:sz w:val="24"/>
              </w:rPr>
            </w:pPr>
          </w:p>
        </w:tc>
        <w:tc>
          <w:tcPr>
            <w:tcW w:w="1706" w:type="dxa"/>
            <w:vAlign w:val="center"/>
          </w:tcPr>
          <w:p>
            <w:pPr>
              <w:widowControl/>
              <w:jc w:val="center"/>
              <w:rPr>
                <w:rFonts w:eastAsia="新宋体"/>
                <w:kern w:val="0"/>
                <w:sz w:val="24"/>
              </w:rPr>
            </w:pPr>
            <w:r>
              <w:rPr>
                <w:rFonts w:eastAsia="新宋体"/>
                <w:kern w:val="0"/>
                <w:sz w:val="24"/>
              </w:rPr>
              <w:t>1203</w:t>
            </w:r>
          </w:p>
        </w:tc>
        <w:tc>
          <w:tcPr>
            <w:tcW w:w="2694" w:type="dxa"/>
            <w:vAlign w:val="center"/>
          </w:tcPr>
          <w:p>
            <w:pPr>
              <w:widowControl/>
              <w:jc w:val="left"/>
              <w:rPr>
                <w:rFonts w:eastAsia="新宋体"/>
                <w:kern w:val="0"/>
                <w:sz w:val="24"/>
              </w:rPr>
            </w:pPr>
            <w:r>
              <w:rPr>
                <w:rFonts w:hint="eastAsia" w:hAnsi="新宋体" w:eastAsia="新宋体"/>
                <w:kern w:val="0"/>
                <w:sz w:val="24"/>
              </w:rPr>
              <w:t>法学</w:t>
            </w:r>
          </w:p>
        </w:tc>
        <w:tc>
          <w:tcPr>
            <w:tcW w:w="1629" w:type="dxa"/>
            <w:vAlign w:val="center"/>
          </w:tcPr>
          <w:p>
            <w:pPr>
              <w:widowControl/>
              <w:jc w:val="left"/>
              <w:rPr>
                <w:rFonts w:eastAsia="新宋体"/>
                <w:kern w:val="0"/>
                <w:sz w:val="24"/>
              </w:rPr>
            </w:pPr>
            <w:r>
              <w:rPr>
                <w:rFonts w:eastAsia="新宋体"/>
                <w:kern w:val="0"/>
                <w:sz w:val="24"/>
              </w:rPr>
              <w:t>030101K</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kern w:val="0"/>
                <w:sz w:val="24"/>
              </w:rPr>
            </w:pPr>
          </w:p>
        </w:tc>
        <w:tc>
          <w:tcPr>
            <w:tcW w:w="1706" w:type="dxa"/>
            <w:vAlign w:val="center"/>
          </w:tcPr>
          <w:p>
            <w:pPr>
              <w:widowControl/>
              <w:jc w:val="center"/>
              <w:rPr>
                <w:kern w:val="0"/>
                <w:sz w:val="24"/>
              </w:rPr>
            </w:pPr>
            <w:r>
              <w:rPr>
                <w:kern w:val="0"/>
                <w:sz w:val="24"/>
              </w:rPr>
              <w:t>1204</w:t>
            </w:r>
          </w:p>
        </w:tc>
        <w:tc>
          <w:tcPr>
            <w:tcW w:w="2694" w:type="dxa"/>
            <w:vAlign w:val="center"/>
          </w:tcPr>
          <w:p>
            <w:pPr>
              <w:widowControl/>
              <w:jc w:val="left"/>
              <w:rPr>
                <w:kern w:val="0"/>
                <w:sz w:val="24"/>
              </w:rPr>
            </w:pPr>
            <w:r>
              <w:rPr>
                <w:rFonts w:hint="eastAsia" w:hAnsi="宋体"/>
                <w:kern w:val="0"/>
                <w:sz w:val="24"/>
              </w:rPr>
              <w:t>社会工作</w:t>
            </w:r>
          </w:p>
        </w:tc>
        <w:tc>
          <w:tcPr>
            <w:tcW w:w="1629" w:type="dxa"/>
            <w:vAlign w:val="center"/>
          </w:tcPr>
          <w:p>
            <w:pPr>
              <w:widowControl/>
              <w:jc w:val="left"/>
              <w:rPr>
                <w:kern w:val="0"/>
                <w:sz w:val="24"/>
              </w:rPr>
            </w:pPr>
            <w:r>
              <w:rPr>
                <w:kern w:val="0"/>
                <w:sz w:val="24"/>
              </w:rPr>
              <w:t>030302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外国语学院</w:t>
            </w:r>
          </w:p>
        </w:tc>
        <w:tc>
          <w:tcPr>
            <w:tcW w:w="1706" w:type="dxa"/>
            <w:vAlign w:val="center"/>
          </w:tcPr>
          <w:p>
            <w:pPr>
              <w:widowControl/>
              <w:jc w:val="center"/>
              <w:rPr>
                <w:rFonts w:eastAsia="新宋体"/>
                <w:kern w:val="0"/>
                <w:sz w:val="24"/>
              </w:rPr>
            </w:pPr>
            <w:r>
              <w:rPr>
                <w:rFonts w:eastAsia="新宋体"/>
                <w:kern w:val="0"/>
                <w:sz w:val="24"/>
              </w:rPr>
              <w:t>1303</w:t>
            </w:r>
          </w:p>
        </w:tc>
        <w:tc>
          <w:tcPr>
            <w:tcW w:w="2694" w:type="dxa"/>
            <w:vAlign w:val="center"/>
          </w:tcPr>
          <w:p>
            <w:pPr>
              <w:widowControl/>
              <w:jc w:val="left"/>
              <w:rPr>
                <w:rFonts w:eastAsia="新宋体"/>
                <w:kern w:val="0"/>
                <w:sz w:val="24"/>
              </w:rPr>
            </w:pPr>
            <w:r>
              <w:rPr>
                <w:rFonts w:hint="eastAsia" w:hAnsi="新宋体" w:eastAsia="新宋体"/>
                <w:kern w:val="0"/>
                <w:sz w:val="24"/>
              </w:rPr>
              <w:t>翻译</w:t>
            </w:r>
          </w:p>
        </w:tc>
        <w:tc>
          <w:tcPr>
            <w:tcW w:w="1629" w:type="dxa"/>
            <w:vAlign w:val="center"/>
          </w:tcPr>
          <w:p>
            <w:pPr>
              <w:widowControl/>
              <w:jc w:val="left"/>
              <w:rPr>
                <w:rFonts w:eastAsia="新宋体"/>
                <w:kern w:val="0"/>
                <w:sz w:val="24"/>
              </w:rPr>
            </w:pPr>
            <w:r>
              <w:rPr>
                <w:rFonts w:eastAsia="新宋体"/>
                <w:kern w:val="0"/>
                <w:sz w:val="24"/>
              </w:rPr>
              <w:t>050261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kern w:val="0"/>
                <w:sz w:val="24"/>
              </w:rPr>
            </w:pPr>
            <w:r>
              <w:rPr>
                <w:kern w:val="0"/>
                <w:sz w:val="24"/>
              </w:rPr>
              <w:t>1304</w:t>
            </w:r>
          </w:p>
        </w:tc>
        <w:tc>
          <w:tcPr>
            <w:tcW w:w="2694" w:type="dxa"/>
            <w:vAlign w:val="center"/>
          </w:tcPr>
          <w:p>
            <w:pPr>
              <w:widowControl/>
              <w:jc w:val="left"/>
              <w:rPr>
                <w:kern w:val="0"/>
                <w:sz w:val="24"/>
              </w:rPr>
            </w:pPr>
            <w:r>
              <w:rPr>
                <w:rFonts w:hint="eastAsia" w:hAnsi="宋体"/>
                <w:kern w:val="0"/>
                <w:sz w:val="24"/>
              </w:rPr>
              <w:t>商务英语</w:t>
            </w:r>
          </w:p>
        </w:tc>
        <w:tc>
          <w:tcPr>
            <w:tcW w:w="1629" w:type="dxa"/>
            <w:vAlign w:val="center"/>
          </w:tcPr>
          <w:p>
            <w:pPr>
              <w:widowControl/>
              <w:jc w:val="left"/>
              <w:rPr>
                <w:kern w:val="0"/>
                <w:sz w:val="24"/>
              </w:rPr>
            </w:pPr>
            <w:r>
              <w:rPr>
                <w:kern w:val="0"/>
                <w:sz w:val="24"/>
              </w:rPr>
              <w:t>050262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美术学院</w:t>
            </w:r>
          </w:p>
        </w:tc>
        <w:tc>
          <w:tcPr>
            <w:tcW w:w="1706" w:type="dxa"/>
            <w:vAlign w:val="center"/>
          </w:tcPr>
          <w:p>
            <w:pPr>
              <w:widowControl/>
              <w:jc w:val="center"/>
              <w:rPr>
                <w:kern w:val="0"/>
                <w:sz w:val="24"/>
              </w:rPr>
            </w:pPr>
            <w:r>
              <w:rPr>
                <w:kern w:val="0"/>
                <w:sz w:val="24"/>
              </w:rPr>
              <w:t>1402</w:t>
            </w:r>
          </w:p>
        </w:tc>
        <w:tc>
          <w:tcPr>
            <w:tcW w:w="2694" w:type="dxa"/>
            <w:vAlign w:val="center"/>
          </w:tcPr>
          <w:p>
            <w:pPr>
              <w:widowControl/>
              <w:jc w:val="left"/>
              <w:rPr>
                <w:kern w:val="0"/>
                <w:sz w:val="24"/>
              </w:rPr>
            </w:pPr>
            <w:r>
              <w:rPr>
                <w:rFonts w:hint="eastAsia" w:hAnsi="宋体"/>
                <w:kern w:val="0"/>
                <w:sz w:val="24"/>
              </w:rPr>
              <w:t>环境设计</w:t>
            </w:r>
          </w:p>
        </w:tc>
        <w:tc>
          <w:tcPr>
            <w:tcW w:w="1629" w:type="dxa"/>
            <w:vAlign w:val="center"/>
          </w:tcPr>
          <w:p>
            <w:pPr>
              <w:widowControl/>
              <w:jc w:val="left"/>
              <w:rPr>
                <w:kern w:val="0"/>
                <w:sz w:val="24"/>
              </w:rPr>
            </w:pPr>
            <w:r>
              <w:rPr>
                <w:kern w:val="0"/>
                <w:sz w:val="24"/>
              </w:rPr>
              <w:t>130503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1403</w:t>
            </w:r>
          </w:p>
        </w:tc>
        <w:tc>
          <w:tcPr>
            <w:tcW w:w="2694" w:type="dxa"/>
            <w:vAlign w:val="center"/>
          </w:tcPr>
          <w:p>
            <w:pPr>
              <w:widowControl/>
              <w:jc w:val="left"/>
              <w:rPr>
                <w:rFonts w:eastAsia="新宋体"/>
                <w:kern w:val="0"/>
                <w:sz w:val="24"/>
              </w:rPr>
            </w:pPr>
            <w:r>
              <w:rPr>
                <w:rFonts w:hint="eastAsia" w:hAnsi="新宋体" w:eastAsia="新宋体"/>
                <w:kern w:val="0"/>
                <w:sz w:val="24"/>
              </w:rPr>
              <w:t>动画</w:t>
            </w:r>
          </w:p>
        </w:tc>
        <w:tc>
          <w:tcPr>
            <w:tcW w:w="1629" w:type="dxa"/>
            <w:vAlign w:val="center"/>
          </w:tcPr>
          <w:p>
            <w:pPr>
              <w:widowControl/>
              <w:jc w:val="left"/>
              <w:rPr>
                <w:rFonts w:eastAsia="新宋体"/>
                <w:kern w:val="0"/>
                <w:sz w:val="24"/>
              </w:rPr>
            </w:pPr>
            <w:r>
              <w:rPr>
                <w:rFonts w:eastAsia="新宋体"/>
                <w:kern w:val="0"/>
                <w:sz w:val="24"/>
              </w:rPr>
              <w:t>130310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kern w:val="0"/>
                <w:sz w:val="24"/>
              </w:rPr>
            </w:pPr>
            <w:r>
              <w:rPr>
                <w:kern w:val="0"/>
                <w:sz w:val="24"/>
              </w:rPr>
              <w:t>1405</w:t>
            </w:r>
          </w:p>
        </w:tc>
        <w:tc>
          <w:tcPr>
            <w:tcW w:w="2694" w:type="dxa"/>
            <w:vAlign w:val="center"/>
          </w:tcPr>
          <w:p>
            <w:pPr>
              <w:widowControl/>
              <w:jc w:val="left"/>
              <w:rPr>
                <w:kern w:val="0"/>
                <w:sz w:val="24"/>
              </w:rPr>
            </w:pPr>
            <w:r>
              <w:rPr>
                <w:rFonts w:hint="eastAsia" w:hAnsi="宋体"/>
                <w:kern w:val="0"/>
                <w:sz w:val="24"/>
              </w:rPr>
              <w:t>视觉传达设计</w:t>
            </w:r>
          </w:p>
        </w:tc>
        <w:tc>
          <w:tcPr>
            <w:tcW w:w="1629" w:type="dxa"/>
            <w:vAlign w:val="center"/>
          </w:tcPr>
          <w:p>
            <w:pPr>
              <w:widowControl/>
              <w:jc w:val="left"/>
              <w:rPr>
                <w:kern w:val="0"/>
                <w:sz w:val="24"/>
              </w:rPr>
            </w:pPr>
            <w:r>
              <w:rPr>
                <w:kern w:val="0"/>
                <w:sz w:val="24"/>
              </w:rPr>
              <w:t>130502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音乐学院</w:t>
            </w:r>
          </w:p>
        </w:tc>
        <w:tc>
          <w:tcPr>
            <w:tcW w:w="1706" w:type="dxa"/>
            <w:vAlign w:val="center"/>
          </w:tcPr>
          <w:p>
            <w:pPr>
              <w:widowControl/>
              <w:jc w:val="center"/>
              <w:rPr>
                <w:kern w:val="0"/>
                <w:sz w:val="24"/>
              </w:rPr>
            </w:pPr>
            <w:r>
              <w:rPr>
                <w:kern w:val="0"/>
                <w:sz w:val="24"/>
              </w:rPr>
              <w:t>1501</w:t>
            </w:r>
          </w:p>
        </w:tc>
        <w:tc>
          <w:tcPr>
            <w:tcW w:w="2694" w:type="dxa"/>
            <w:vAlign w:val="center"/>
          </w:tcPr>
          <w:p>
            <w:pPr>
              <w:widowControl/>
              <w:jc w:val="left"/>
              <w:rPr>
                <w:kern w:val="0"/>
                <w:sz w:val="24"/>
              </w:rPr>
            </w:pPr>
            <w:r>
              <w:rPr>
                <w:rFonts w:hint="eastAsia" w:hAnsi="宋体"/>
                <w:kern w:val="0"/>
                <w:sz w:val="24"/>
              </w:rPr>
              <w:t>音乐学</w:t>
            </w:r>
          </w:p>
        </w:tc>
        <w:tc>
          <w:tcPr>
            <w:tcW w:w="1629" w:type="dxa"/>
            <w:vAlign w:val="center"/>
          </w:tcPr>
          <w:p>
            <w:pPr>
              <w:widowControl/>
              <w:jc w:val="left"/>
              <w:rPr>
                <w:kern w:val="0"/>
                <w:sz w:val="24"/>
              </w:rPr>
            </w:pPr>
            <w:r>
              <w:rPr>
                <w:kern w:val="0"/>
                <w:sz w:val="24"/>
              </w:rPr>
              <w:t>130202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1502</w:t>
            </w:r>
          </w:p>
        </w:tc>
        <w:tc>
          <w:tcPr>
            <w:tcW w:w="2694" w:type="dxa"/>
            <w:vAlign w:val="center"/>
          </w:tcPr>
          <w:p>
            <w:pPr>
              <w:widowControl/>
              <w:jc w:val="left"/>
              <w:rPr>
                <w:rFonts w:eastAsia="新宋体"/>
                <w:kern w:val="0"/>
                <w:sz w:val="24"/>
              </w:rPr>
            </w:pPr>
            <w:r>
              <w:rPr>
                <w:rFonts w:hint="eastAsia" w:hAnsi="新宋体" w:eastAsia="新宋体"/>
                <w:kern w:val="0"/>
                <w:sz w:val="24"/>
              </w:rPr>
              <w:t>音乐表演</w:t>
            </w:r>
          </w:p>
        </w:tc>
        <w:tc>
          <w:tcPr>
            <w:tcW w:w="1629" w:type="dxa"/>
            <w:vAlign w:val="center"/>
          </w:tcPr>
          <w:p>
            <w:pPr>
              <w:widowControl/>
              <w:jc w:val="left"/>
              <w:rPr>
                <w:rFonts w:eastAsia="新宋体"/>
                <w:kern w:val="0"/>
                <w:sz w:val="24"/>
              </w:rPr>
            </w:pPr>
            <w:r>
              <w:rPr>
                <w:rFonts w:eastAsia="新宋体"/>
                <w:kern w:val="0"/>
                <w:sz w:val="24"/>
              </w:rPr>
              <w:t>130201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hAnsi="新宋体" w:eastAsia="新宋体"/>
                <w:kern w:val="0"/>
                <w:sz w:val="24"/>
              </w:rPr>
            </w:pPr>
            <w:r>
              <w:rPr>
                <w:rFonts w:hAnsi="新宋体" w:eastAsia="新宋体"/>
                <w:kern w:val="0"/>
                <w:sz w:val="24"/>
              </w:rPr>
              <w:t>1504</w:t>
            </w:r>
          </w:p>
        </w:tc>
        <w:tc>
          <w:tcPr>
            <w:tcW w:w="2694" w:type="dxa"/>
            <w:vAlign w:val="center"/>
          </w:tcPr>
          <w:p>
            <w:pPr>
              <w:widowControl/>
              <w:jc w:val="left"/>
              <w:rPr>
                <w:rFonts w:hAnsi="新宋体" w:eastAsia="新宋体"/>
                <w:kern w:val="0"/>
                <w:sz w:val="24"/>
              </w:rPr>
            </w:pPr>
            <w:r>
              <w:rPr>
                <w:rFonts w:hint="eastAsia" w:hAnsi="新宋体" w:eastAsia="新宋体"/>
                <w:kern w:val="0"/>
                <w:sz w:val="24"/>
              </w:rPr>
              <w:t>表演</w:t>
            </w:r>
          </w:p>
        </w:tc>
        <w:tc>
          <w:tcPr>
            <w:tcW w:w="1629" w:type="dxa"/>
            <w:vAlign w:val="center"/>
          </w:tcPr>
          <w:p>
            <w:pPr>
              <w:widowControl/>
              <w:jc w:val="left"/>
              <w:rPr>
                <w:rFonts w:hAnsi="新宋体" w:eastAsia="新宋体"/>
                <w:kern w:val="0"/>
                <w:sz w:val="24"/>
              </w:rPr>
            </w:pPr>
            <w:r>
              <w:rPr>
                <w:rFonts w:hAnsi="新宋体" w:eastAsia="新宋体"/>
                <w:kern w:val="0"/>
                <w:sz w:val="24"/>
              </w:rPr>
              <w:t>130301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商学院</w:t>
            </w:r>
          </w:p>
        </w:tc>
        <w:tc>
          <w:tcPr>
            <w:tcW w:w="1706" w:type="dxa"/>
            <w:vAlign w:val="center"/>
          </w:tcPr>
          <w:p>
            <w:pPr>
              <w:widowControl/>
              <w:jc w:val="center"/>
              <w:rPr>
                <w:kern w:val="0"/>
                <w:sz w:val="24"/>
              </w:rPr>
            </w:pPr>
            <w:r>
              <w:rPr>
                <w:kern w:val="0"/>
                <w:sz w:val="24"/>
              </w:rPr>
              <w:t>1601</w:t>
            </w:r>
          </w:p>
        </w:tc>
        <w:tc>
          <w:tcPr>
            <w:tcW w:w="2694" w:type="dxa"/>
            <w:vAlign w:val="center"/>
          </w:tcPr>
          <w:p>
            <w:pPr>
              <w:widowControl/>
              <w:jc w:val="left"/>
              <w:rPr>
                <w:kern w:val="0"/>
                <w:sz w:val="24"/>
              </w:rPr>
            </w:pPr>
            <w:r>
              <w:rPr>
                <w:rFonts w:hint="eastAsia" w:hAnsi="宋体"/>
                <w:kern w:val="0"/>
                <w:sz w:val="24"/>
              </w:rPr>
              <w:t>国际经济与贸易</w:t>
            </w:r>
          </w:p>
        </w:tc>
        <w:tc>
          <w:tcPr>
            <w:tcW w:w="1629" w:type="dxa"/>
            <w:vAlign w:val="center"/>
          </w:tcPr>
          <w:p>
            <w:pPr>
              <w:widowControl/>
              <w:jc w:val="left"/>
              <w:rPr>
                <w:kern w:val="0"/>
                <w:sz w:val="24"/>
              </w:rPr>
            </w:pPr>
            <w:r>
              <w:rPr>
                <w:kern w:val="0"/>
                <w:sz w:val="24"/>
              </w:rPr>
              <w:t>020401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kern w:val="0"/>
                <w:sz w:val="24"/>
              </w:rPr>
            </w:pPr>
            <w:r>
              <w:rPr>
                <w:kern w:val="0"/>
                <w:sz w:val="24"/>
              </w:rPr>
              <w:t>1602</w:t>
            </w:r>
          </w:p>
        </w:tc>
        <w:tc>
          <w:tcPr>
            <w:tcW w:w="2694" w:type="dxa"/>
            <w:vAlign w:val="center"/>
          </w:tcPr>
          <w:p>
            <w:pPr>
              <w:widowControl/>
              <w:jc w:val="left"/>
              <w:rPr>
                <w:kern w:val="0"/>
                <w:sz w:val="24"/>
              </w:rPr>
            </w:pPr>
            <w:r>
              <w:rPr>
                <w:rFonts w:hint="eastAsia" w:hAnsi="宋体"/>
                <w:kern w:val="0"/>
                <w:sz w:val="24"/>
              </w:rPr>
              <w:t>工商管理</w:t>
            </w:r>
          </w:p>
        </w:tc>
        <w:tc>
          <w:tcPr>
            <w:tcW w:w="1629" w:type="dxa"/>
            <w:vAlign w:val="center"/>
          </w:tcPr>
          <w:p>
            <w:pPr>
              <w:widowControl/>
              <w:jc w:val="left"/>
              <w:rPr>
                <w:kern w:val="0"/>
                <w:sz w:val="24"/>
              </w:rPr>
            </w:pPr>
            <w:r>
              <w:rPr>
                <w:kern w:val="0"/>
                <w:sz w:val="24"/>
              </w:rPr>
              <w:t>120201K</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1603</w:t>
            </w:r>
          </w:p>
        </w:tc>
        <w:tc>
          <w:tcPr>
            <w:tcW w:w="2694" w:type="dxa"/>
            <w:vAlign w:val="center"/>
          </w:tcPr>
          <w:p>
            <w:pPr>
              <w:widowControl/>
              <w:jc w:val="left"/>
              <w:rPr>
                <w:rFonts w:eastAsia="新宋体"/>
                <w:kern w:val="0"/>
                <w:sz w:val="24"/>
              </w:rPr>
            </w:pPr>
            <w:r>
              <w:rPr>
                <w:rFonts w:hint="eastAsia" w:hAnsi="新宋体" w:eastAsia="新宋体"/>
                <w:kern w:val="0"/>
                <w:sz w:val="24"/>
              </w:rPr>
              <w:t>市场营销</w:t>
            </w:r>
          </w:p>
        </w:tc>
        <w:tc>
          <w:tcPr>
            <w:tcW w:w="1629" w:type="dxa"/>
            <w:vAlign w:val="center"/>
          </w:tcPr>
          <w:p>
            <w:pPr>
              <w:widowControl/>
              <w:jc w:val="left"/>
              <w:rPr>
                <w:rFonts w:eastAsia="新宋体"/>
                <w:kern w:val="0"/>
                <w:sz w:val="24"/>
              </w:rPr>
            </w:pPr>
            <w:r>
              <w:rPr>
                <w:rFonts w:eastAsia="新宋体"/>
                <w:kern w:val="0"/>
                <w:sz w:val="24"/>
              </w:rPr>
              <w:t>120202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kern w:val="0"/>
                <w:sz w:val="24"/>
              </w:rPr>
            </w:pPr>
            <w:r>
              <w:rPr>
                <w:kern w:val="0"/>
                <w:sz w:val="24"/>
              </w:rPr>
              <w:t>1604</w:t>
            </w:r>
          </w:p>
        </w:tc>
        <w:tc>
          <w:tcPr>
            <w:tcW w:w="2694" w:type="dxa"/>
            <w:vAlign w:val="center"/>
          </w:tcPr>
          <w:p>
            <w:pPr>
              <w:widowControl/>
              <w:jc w:val="left"/>
              <w:rPr>
                <w:kern w:val="0"/>
                <w:sz w:val="24"/>
              </w:rPr>
            </w:pPr>
            <w:r>
              <w:rPr>
                <w:rFonts w:hint="eastAsia" w:hAnsi="宋体"/>
                <w:kern w:val="0"/>
                <w:sz w:val="24"/>
              </w:rPr>
              <w:t>会计学</w:t>
            </w:r>
          </w:p>
        </w:tc>
        <w:tc>
          <w:tcPr>
            <w:tcW w:w="1629" w:type="dxa"/>
            <w:vAlign w:val="center"/>
          </w:tcPr>
          <w:p>
            <w:pPr>
              <w:widowControl/>
              <w:jc w:val="left"/>
              <w:rPr>
                <w:kern w:val="0"/>
                <w:sz w:val="24"/>
              </w:rPr>
            </w:pPr>
            <w:r>
              <w:rPr>
                <w:kern w:val="0"/>
                <w:sz w:val="24"/>
              </w:rPr>
              <w:t>120203K</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1606</w:t>
            </w:r>
          </w:p>
        </w:tc>
        <w:tc>
          <w:tcPr>
            <w:tcW w:w="2694" w:type="dxa"/>
            <w:vAlign w:val="center"/>
          </w:tcPr>
          <w:p>
            <w:pPr>
              <w:widowControl/>
              <w:jc w:val="left"/>
              <w:rPr>
                <w:rFonts w:eastAsia="新宋体"/>
                <w:kern w:val="0"/>
                <w:sz w:val="24"/>
              </w:rPr>
            </w:pPr>
            <w:r>
              <w:rPr>
                <w:rFonts w:hint="eastAsia" w:hAnsi="新宋体" w:eastAsia="新宋体"/>
                <w:kern w:val="0"/>
                <w:sz w:val="24"/>
              </w:rPr>
              <w:t>经济与金融</w:t>
            </w:r>
          </w:p>
        </w:tc>
        <w:tc>
          <w:tcPr>
            <w:tcW w:w="1629" w:type="dxa"/>
            <w:vAlign w:val="center"/>
          </w:tcPr>
          <w:p>
            <w:pPr>
              <w:widowControl/>
              <w:jc w:val="left"/>
              <w:rPr>
                <w:rFonts w:eastAsia="新宋体"/>
                <w:kern w:val="0"/>
                <w:sz w:val="24"/>
              </w:rPr>
            </w:pPr>
            <w:r>
              <w:rPr>
                <w:rFonts w:eastAsia="新宋体"/>
                <w:kern w:val="0"/>
                <w:sz w:val="24"/>
              </w:rPr>
              <w:t>020307T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1607</w:t>
            </w:r>
          </w:p>
        </w:tc>
        <w:tc>
          <w:tcPr>
            <w:tcW w:w="2694" w:type="dxa"/>
            <w:vAlign w:val="center"/>
          </w:tcPr>
          <w:p>
            <w:pPr>
              <w:widowControl/>
              <w:jc w:val="left"/>
              <w:rPr>
                <w:rFonts w:eastAsia="新宋体"/>
                <w:kern w:val="0"/>
                <w:sz w:val="24"/>
              </w:rPr>
            </w:pPr>
            <w:r>
              <w:rPr>
                <w:rFonts w:hint="eastAsia"/>
              </w:rPr>
              <w:t>电子商务</w:t>
            </w:r>
          </w:p>
        </w:tc>
        <w:tc>
          <w:tcPr>
            <w:tcW w:w="1629" w:type="dxa"/>
            <w:vAlign w:val="center"/>
          </w:tcPr>
          <w:p>
            <w:pPr>
              <w:widowControl/>
              <w:jc w:val="left"/>
              <w:rPr>
                <w:kern w:val="0"/>
                <w:sz w:val="24"/>
              </w:rPr>
            </w:pPr>
            <w:r>
              <w:rPr>
                <w:kern w:val="0"/>
                <w:sz w:val="24"/>
              </w:rPr>
              <w:t>120801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教育科学与技术学院</w:t>
            </w:r>
          </w:p>
        </w:tc>
        <w:tc>
          <w:tcPr>
            <w:tcW w:w="1706" w:type="dxa"/>
            <w:vAlign w:val="center"/>
          </w:tcPr>
          <w:p>
            <w:pPr>
              <w:widowControl/>
              <w:jc w:val="center"/>
              <w:rPr>
                <w:rFonts w:eastAsia="新宋体"/>
                <w:kern w:val="0"/>
                <w:sz w:val="24"/>
              </w:rPr>
            </w:pPr>
            <w:r>
              <w:rPr>
                <w:rFonts w:eastAsia="新宋体"/>
                <w:kern w:val="0"/>
                <w:sz w:val="24"/>
              </w:rPr>
              <w:t>1701</w:t>
            </w:r>
          </w:p>
        </w:tc>
        <w:tc>
          <w:tcPr>
            <w:tcW w:w="2694" w:type="dxa"/>
            <w:vAlign w:val="center"/>
          </w:tcPr>
          <w:p>
            <w:pPr>
              <w:widowControl/>
              <w:jc w:val="left"/>
              <w:rPr>
                <w:rFonts w:eastAsia="新宋体"/>
                <w:kern w:val="0"/>
                <w:sz w:val="24"/>
              </w:rPr>
            </w:pPr>
            <w:r>
              <w:rPr>
                <w:rFonts w:hint="eastAsia" w:hAnsi="新宋体" w:eastAsia="新宋体"/>
                <w:kern w:val="0"/>
                <w:sz w:val="24"/>
              </w:rPr>
              <w:t>教育技术学</w:t>
            </w:r>
          </w:p>
        </w:tc>
        <w:tc>
          <w:tcPr>
            <w:tcW w:w="1629" w:type="dxa"/>
            <w:vAlign w:val="center"/>
          </w:tcPr>
          <w:p>
            <w:pPr>
              <w:widowControl/>
              <w:jc w:val="left"/>
              <w:rPr>
                <w:rFonts w:eastAsia="新宋体"/>
                <w:kern w:val="0"/>
                <w:sz w:val="24"/>
              </w:rPr>
            </w:pPr>
            <w:r>
              <w:rPr>
                <w:rFonts w:eastAsia="新宋体"/>
                <w:kern w:val="0"/>
                <w:sz w:val="24"/>
              </w:rPr>
              <w:t>040104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1702</w:t>
            </w:r>
          </w:p>
        </w:tc>
        <w:tc>
          <w:tcPr>
            <w:tcW w:w="2694" w:type="dxa"/>
            <w:vAlign w:val="center"/>
          </w:tcPr>
          <w:p>
            <w:pPr>
              <w:widowControl/>
              <w:jc w:val="left"/>
              <w:rPr>
                <w:rFonts w:eastAsia="新宋体"/>
                <w:kern w:val="0"/>
                <w:sz w:val="24"/>
              </w:rPr>
            </w:pPr>
            <w:r>
              <w:rPr>
                <w:rFonts w:hint="eastAsia" w:hAnsi="新宋体" w:eastAsia="新宋体"/>
                <w:kern w:val="0"/>
                <w:sz w:val="24"/>
              </w:rPr>
              <w:t>数字媒体技术</w:t>
            </w:r>
          </w:p>
        </w:tc>
        <w:tc>
          <w:tcPr>
            <w:tcW w:w="1629" w:type="dxa"/>
            <w:vAlign w:val="center"/>
          </w:tcPr>
          <w:p>
            <w:pPr>
              <w:widowControl/>
              <w:jc w:val="left"/>
              <w:rPr>
                <w:rFonts w:eastAsia="新宋体"/>
                <w:kern w:val="0"/>
                <w:sz w:val="24"/>
              </w:rPr>
            </w:pPr>
            <w:r>
              <w:rPr>
                <w:rFonts w:eastAsia="新宋体"/>
                <w:kern w:val="0"/>
                <w:sz w:val="24"/>
              </w:rPr>
              <w:t>080906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kern w:val="0"/>
                <w:sz w:val="24"/>
              </w:rPr>
            </w:pPr>
            <w:r>
              <w:rPr>
                <w:kern w:val="0"/>
                <w:sz w:val="24"/>
              </w:rPr>
              <w:t>1703</w:t>
            </w:r>
          </w:p>
        </w:tc>
        <w:tc>
          <w:tcPr>
            <w:tcW w:w="2694" w:type="dxa"/>
            <w:vAlign w:val="center"/>
          </w:tcPr>
          <w:p>
            <w:pPr>
              <w:widowControl/>
              <w:jc w:val="left"/>
              <w:rPr>
                <w:kern w:val="0"/>
                <w:sz w:val="24"/>
              </w:rPr>
            </w:pPr>
            <w:r>
              <w:rPr>
                <w:rFonts w:hint="eastAsia" w:hAnsi="宋体"/>
                <w:kern w:val="0"/>
                <w:sz w:val="24"/>
              </w:rPr>
              <w:t>学前教育</w:t>
            </w:r>
          </w:p>
        </w:tc>
        <w:tc>
          <w:tcPr>
            <w:tcW w:w="1629" w:type="dxa"/>
            <w:vAlign w:val="center"/>
          </w:tcPr>
          <w:p>
            <w:pPr>
              <w:widowControl/>
              <w:jc w:val="left"/>
              <w:rPr>
                <w:kern w:val="0"/>
                <w:sz w:val="24"/>
              </w:rPr>
            </w:pPr>
            <w:r>
              <w:rPr>
                <w:kern w:val="0"/>
                <w:sz w:val="24"/>
              </w:rPr>
              <w:t>040106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kern w:val="0"/>
                <w:sz w:val="24"/>
              </w:rPr>
            </w:pPr>
            <w:r>
              <w:rPr>
                <w:rFonts w:hint="eastAsia" w:hAnsi="宋体"/>
                <w:kern w:val="0"/>
                <w:sz w:val="24"/>
              </w:rPr>
              <w:t>新闻与传播学院</w:t>
            </w:r>
          </w:p>
        </w:tc>
        <w:tc>
          <w:tcPr>
            <w:tcW w:w="1706" w:type="dxa"/>
            <w:vAlign w:val="center"/>
          </w:tcPr>
          <w:p>
            <w:pPr>
              <w:widowControl/>
              <w:jc w:val="center"/>
              <w:rPr>
                <w:rFonts w:eastAsia="新宋体"/>
                <w:kern w:val="0"/>
                <w:sz w:val="24"/>
              </w:rPr>
            </w:pPr>
            <w:r>
              <w:rPr>
                <w:rFonts w:eastAsia="新宋体"/>
                <w:kern w:val="0"/>
                <w:sz w:val="24"/>
              </w:rPr>
              <w:t>1802</w:t>
            </w:r>
          </w:p>
        </w:tc>
        <w:tc>
          <w:tcPr>
            <w:tcW w:w="2694" w:type="dxa"/>
            <w:vAlign w:val="center"/>
          </w:tcPr>
          <w:p>
            <w:pPr>
              <w:widowControl/>
              <w:jc w:val="left"/>
              <w:rPr>
                <w:rFonts w:eastAsia="新宋体"/>
                <w:kern w:val="0"/>
                <w:sz w:val="24"/>
              </w:rPr>
            </w:pPr>
            <w:r>
              <w:rPr>
                <w:rFonts w:hint="eastAsia" w:hAnsi="新宋体" w:eastAsia="新宋体"/>
                <w:kern w:val="0"/>
                <w:sz w:val="24"/>
              </w:rPr>
              <w:t>广播电视编导</w:t>
            </w:r>
          </w:p>
        </w:tc>
        <w:tc>
          <w:tcPr>
            <w:tcW w:w="1629" w:type="dxa"/>
            <w:vAlign w:val="center"/>
          </w:tcPr>
          <w:p>
            <w:pPr>
              <w:widowControl/>
              <w:jc w:val="left"/>
              <w:rPr>
                <w:rFonts w:eastAsia="新宋体"/>
                <w:kern w:val="0"/>
                <w:sz w:val="24"/>
              </w:rPr>
            </w:pPr>
            <w:r>
              <w:rPr>
                <w:rFonts w:eastAsia="新宋体"/>
                <w:kern w:val="0"/>
                <w:sz w:val="24"/>
              </w:rPr>
              <w:t>130305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kern w:val="0"/>
                <w:sz w:val="24"/>
              </w:rPr>
            </w:pPr>
          </w:p>
        </w:tc>
        <w:tc>
          <w:tcPr>
            <w:tcW w:w="1706" w:type="dxa"/>
            <w:vAlign w:val="center"/>
          </w:tcPr>
          <w:p>
            <w:pPr>
              <w:widowControl/>
              <w:jc w:val="center"/>
              <w:rPr>
                <w:kern w:val="0"/>
                <w:sz w:val="24"/>
              </w:rPr>
            </w:pPr>
            <w:r>
              <w:rPr>
                <w:kern w:val="0"/>
                <w:sz w:val="24"/>
              </w:rPr>
              <w:t>1803</w:t>
            </w:r>
          </w:p>
        </w:tc>
        <w:tc>
          <w:tcPr>
            <w:tcW w:w="2694" w:type="dxa"/>
            <w:vAlign w:val="center"/>
          </w:tcPr>
          <w:p>
            <w:pPr>
              <w:widowControl/>
              <w:jc w:val="left"/>
              <w:rPr>
                <w:kern w:val="0"/>
                <w:sz w:val="24"/>
              </w:rPr>
            </w:pPr>
            <w:r>
              <w:rPr>
                <w:rFonts w:hint="eastAsia" w:hAnsi="宋体"/>
                <w:kern w:val="0"/>
                <w:sz w:val="24"/>
              </w:rPr>
              <w:t>播音与主持艺术</w:t>
            </w:r>
          </w:p>
        </w:tc>
        <w:tc>
          <w:tcPr>
            <w:tcW w:w="1629" w:type="dxa"/>
            <w:vAlign w:val="center"/>
          </w:tcPr>
          <w:p>
            <w:pPr>
              <w:widowControl/>
              <w:jc w:val="left"/>
              <w:rPr>
                <w:kern w:val="0"/>
                <w:sz w:val="24"/>
              </w:rPr>
            </w:pPr>
            <w:r>
              <w:rPr>
                <w:kern w:val="0"/>
                <w:sz w:val="24"/>
              </w:rPr>
              <w:t>130309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旅游文化与地理科学学院</w:t>
            </w:r>
          </w:p>
        </w:tc>
        <w:tc>
          <w:tcPr>
            <w:tcW w:w="1706" w:type="dxa"/>
            <w:vAlign w:val="center"/>
          </w:tcPr>
          <w:p>
            <w:pPr>
              <w:widowControl/>
              <w:jc w:val="center"/>
              <w:rPr>
                <w:rFonts w:eastAsia="新宋体"/>
                <w:kern w:val="0"/>
                <w:sz w:val="24"/>
              </w:rPr>
            </w:pPr>
            <w:r>
              <w:rPr>
                <w:rFonts w:eastAsia="新宋体"/>
                <w:kern w:val="0"/>
                <w:sz w:val="24"/>
              </w:rPr>
              <w:t>1902</w:t>
            </w:r>
          </w:p>
        </w:tc>
        <w:tc>
          <w:tcPr>
            <w:tcW w:w="2694" w:type="dxa"/>
            <w:vAlign w:val="center"/>
          </w:tcPr>
          <w:p>
            <w:pPr>
              <w:widowControl/>
              <w:jc w:val="left"/>
              <w:rPr>
                <w:rFonts w:eastAsia="新宋体"/>
                <w:kern w:val="0"/>
                <w:sz w:val="24"/>
              </w:rPr>
            </w:pPr>
            <w:r>
              <w:rPr>
                <w:rFonts w:hint="eastAsia" w:hAnsi="新宋体" w:eastAsia="新宋体"/>
                <w:kern w:val="0"/>
                <w:sz w:val="24"/>
              </w:rPr>
              <w:t>旅游管理</w:t>
            </w:r>
          </w:p>
        </w:tc>
        <w:tc>
          <w:tcPr>
            <w:tcW w:w="1629" w:type="dxa"/>
            <w:vAlign w:val="center"/>
          </w:tcPr>
          <w:p>
            <w:pPr>
              <w:widowControl/>
              <w:jc w:val="left"/>
              <w:rPr>
                <w:rFonts w:eastAsia="新宋体"/>
                <w:kern w:val="0"/>
                <w:sz w:val="24"/>
              </w:rPr>
            </w:pPr>
            <w:r>
              <w:rPr>
                <w:rFonts w:eastAsia="新宋体"/>
                <w:kern w:val="0"/>
                <w:sz w:val="24"/>
              </w:rPr>
              <w:t>120901K</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kern w:val="0"/>
                <w:sz w:val="24"/>
              </w:rPr>
            </w:pPr>
            <w:r>
              <w:rPr>
                <w:kern w:val="0"/>
                <w:sz w:val="24"/>
              </w:rPr>
              <w:t>1903</w:t>
            </w:r>
          </w:p>
        </w:tc>
        <w:tc>
          <w:tcPr>
            <w:tcW w:w="2694" w:type="dxa"/>
            <w:vAlign w:val="center"/>
          </w:tcPr>
          <w:p>
            <w:pPr>
              <w:widowControl/>
              <w:jc w:val="left"/>
              <w:rPr>
                <w:kern w:val="0"/>
                <w:sz w:val="24"/>
              </w:rPr>
            </w:pPr>
            <w:r>
              <w:rPr>
                <w:rFonts w:hint="eastAsia" w:hAnsi="宋体"/>
                <w:kern w:val="0"/>
                <w:sz w:val="24"/>
              </w:rPr>
              <w:t>土地资源管理</w:t>
            </w:r>
          </w:p>
        </w:tc>
        <w:tc>
          <w:tcPr>
            <w:tcW w:w="1629" w:type="dxa"/>
            <w:vAlign w:val="center"/>
          </w:tcPr>
          <w:p>
            <w:pPr>
              <w:widowControl/>
              <w:jc w:val="left"/>
              <w:rPr>
                <w:kern w:val="0"/>
                <w:sz w:val="24"/>
              </w:rPr>
            </w:pPr>
            <w:r>
              <w:rPr>
                <w:kern w:val="0"/>
                <w:sz w:val="24"/>
              </w:rPr>
              <w:t>120404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1904</w:t>
            </w:r>
          </w:p>
        </w:tc>
        <w:tc>
          <w:tcPr>
            <w:tcW w:w="2694" w:type="dxa"/>
            <w:vAlign w:val="center"/>
          </w:tcPr>
          <w:p>
            <w:pPr>
              <w:widowControl/>
              <w:jc w:val="left"/>
              <w:rPr>
                <w:rFonts w:eastAsia="新宋体"/>
                <w:kern w:val="0"/>
                <w:sz w:val="24"/>
              </w:rPr>
            </w:pPr>
            <w:r>
              <w:rPr>
                <w:rFonts w:hint="eastAsia" w:hAnsi="新宋体" w:eastAsia="新宋体"/>
                <w:kern w:val="0"/>
                <w:sz w:val="24"/>
              </w:rPr>
              <w:t>酒店管理</w:t>
            </w:r>
          </w:p>
        </w:tc>
        <w:tc>
          <w:tcPr>
            <w:tcW w:w="1629" w:type="dxa"/>
            <w:vAlign w:val="center"/>
          </w:tcPr>
          <w:p>
            <w:pPr>
              <w:widowControl/>
              <w:jc w:val="left"/>
              <w:rPr>
                <w:rFonts w:eastAsia="新宋体"/>
                <w:kern w:val="0"/>
                <w:sz w:val="24"/>
              </w:rPr>
            </w:pPr>
            <w:r>
              <w:rPr>
                <w:rFonts w:eastAsia="新宋体"/>
                <w:kern w:val="0"/>
                <w:sz w:val="24"/>
              </w:rPr>
              <w:t>120902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Align w:val="center"/>
          </w:tcPr>
          <w:p>
            <w:pPr>
              <w:widowControl/>
              <w:jc w:val="left"/>
              <w:rPr>
                <w:kern w:val="0"/>
                <w:sz w:val="24"/>
              </w:rPr>
            </w:pPr>
            <w:r>
              <w:rPr>
                <w:rFonts w:hint="eastAsia" w:hAnsi="宋体"/>
                <w:kern w:val="0"/>
                <w:sz w:val="24"/>
              </w:rPr>
              <w:t>数理学院</w:t>
            </w:r>
          </w:p>
        </w:tc>
        <w:tc>
          <w:tcPr>
            <w:tcW w:w="1706" w:type="dxa"/>
            <w:vAlign w:val="center"/>
          </w:tcPr>
          <w:p>
            <w:pPr>
              <w:widowControl/>
              <w:jc w:val="center"/>
              <w:rPr>
                <w:kern w:val="0"/>
                <w:sz w:val="24"/>
              </w:rPr>
            </w:pPr>
            <w:r>
              <w:rPr>
                <w:kern w:val="0"/>
                <w:sz w:val="24"/>
              </w:rPr>
              <w:t>2102</w:t>
            </w:r>
          </w:p>
        </w:tc>
        <w:tc>
          <w:tcPr>
            <w:tcW w:w="2694" w:type="dxa"/>
            <w:vAlign w:val="center"/>
          </w:tcPr>
          <w:p>
            <w:pPr>
              <w:widowControl/>
              <w:jc w:val="left"/>
              <w:rPr>
                <w:kern w:val="0"/>
                <w:sz w:val="24"/>
              </w:rPr>
            </w:pPr>
            <w:r>
              <w:rPr>
                <w:rFonts w:hint="eastAsia" w:hAnsi="宋体"/>
                <w:kern w:val="0"/>
                <w:sz w:val="24"/>
              </w:rPr>
              <w:t>信息与计算科学</w:t>
            </w:r>
          </w:p>
        </w:tc>
        <w:tc>
          <w:tcPr>
            <w:tcW w:w="1629" w:type="dxa"/>
            <w:vAlign w:val="center"/>
          </w:tcPr>
          <w:p>
            <w:pPr>
              <w:widowControl/>
              <w:jc w:val="left"/>
              <w:rPr>
                <w:kern w:val="0"/>
                <w:sz w:val="24"/>
              </w:rPr>
            </w:pPr>
            <w:r>
              <w:rPr>
                <w:kern w:val="0"/>
                <w:sz w:val="24"/>
              </w:rPr>
              <w:t>070102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电子信息学院</w:t>
            </w:r>
          </w:p>
        </w:tc>
        <w:tc>
          <w:tcPr>
            <w:tcW w:w="1706" w:type="dxa"/>
            <w:vAlign w:val="center"/>
          </w:tcPr>
          <w:p>
            <w:pPr>
              <w:widowControl/>
              <w:jc w:val="center"/>
              <w:rPr>
                <w:kern w:val="0"/>
                <w:sz w:val="24"/>
              </w:rPr>
            </w:pPr>
            <w:r>
              <w:rPr>
                <w:kern w:val="0"/>
                <w:sz w:val="24"/>
              </w:rPr>
              <w:t>2201</w:t>
            </w:r>
          </w:p>
        </w:tc>
        <w:tc>
          <w:tcPr>
            <w:tcW w:w="2694" w:type="dxa"/>
            <w:vAlign w:val="center"/>
          </w:tcPr>
          <w:p>
            <w:pPr>
              <w:widowControl/>
              <w:jc w:val="left"/>
              <w:rPr>
                <w:kern w:val="0"/>
                <w:sz w:val="24"/>
              </w:rPr>
            </w:pPr>
            <w:r>
              <w:rPr>
                <w:rFonts w:hint="eastAsia" w:hAnsi="宋体"/>
                <w:kern w:val="0"/>
                <w:sz w:val="24"/>
              </w:rPr>
              <w:t>电子信息科学与技术</w:t>
            </w:r>
          </w:p>
        </w:tc>
        <w:tc>
          <w:tcPr>
            <w:tcW w:w="1629" w:type="dxa"/>
            <w:vAlign w:val="center"/>
          </w:tcPr>
          <w:p>
            <w:pPr>
              <w:widowControl/>
              <w:jc w:val="left"/>
              <w:rPr>
                <w:kern w:val="0"/>
                <w:sz w:val="24"/>
              </w:rPr>
            </w:pPr>
            <w:r>
              <w:rPr>
                <w:kern w:val="0"/>
                <w:sz w:val="24"/>
              </w:rPr>
              <w:t>080714T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2202</w:t>
            </w:r>
          </w:p>
        </w:tc>
        <w:tc>
          <w:tcPr>
            <w:tcW w:w="2694" w:type="dxa"/>
            <w:vAlign w:val="center"/>
          </w:tcPr>
          <w:p>
            <w:pPr>
              <w:widowControl/>
              <w:jc w:val="left"/>
              <w:rPr>
                <w:rFonts w:eastAsia="新宋体"/>
                <w:kern w:val="0"/>
                <w:sz w:val="24"/>
              </w:rPr>
            </w:pPr>
            <w:r>
              <w:rPr>
                <w:rFonts w:hint="eastAsia" w:hAnsi="新宋体" w:eastAsia="新宋体"/>
                <w:kern w:val="0"/>
                <w:sz w:val="24"/>
              </w:rPr>
              <w:t>电子信息工程</w:t>
            </w:r>
          </w:p>
        </w:tc>
        <w:tc>
          <w:tcPr>
            <w:tcW w:w="1629" w:type="dxa"/>
            <w:vAlign w:val="center"/>
          </w:tcPr>
          <w:p>
            <w:pPr>
              <w:widowControl/>
              <w:jc w:val="left"/>
              <w:rPr>
                <w:rFonts w:eastAsia="新宋体"/>
                <w:kern w:val="0"/>
                <w:sz w:val="24"/>
              </w:rPr>
            </w:pPr>
            <w:r>
              <w:rPr>
                <w:rFonts w:eastAsia="新宋体"/>
                <w:kern w:val="0"/>
                <w:sz w:val="24"/>
              </w:rPr>
              <w:t>080701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kern w:val="0"/>
                <w:sz w:val="24"/>
              </w:rPr>
            </w:pPr>
            <w:r>
              <w:rPr>
                <w:kern w:val="0"/>
                <w:sz w:val="24"/>
              </w:rPr>
              <w:t>2203</w:t>
            </w:r>
          </w:p>
        </w:tc>
        <w:tc>
          <w:tcPr>
            <w:tcW w:w="2694" w:type="dxa"/>
            <w:vAlign w:val="center"/>
          </w:tcPr>
          <w:p>
            <w:pPr>
              <w:widowControl/>
              <w:jc w:val="left"/>
              <w:rPr>
                <w:kern w:val="0"/>
                <w:sz w:val="24"/>
              </w:rPr>
            </w:pPr>
            <w:r>
              <w:rPr>
                <w:rFonts w:hint="eastAsia" w:hAnsi="宋体"/>
                <w:kern w:val="0"/>
                <w:sz w:val="24"/>
              </w:rPr>
              <w:t>网络工程</w:t>
            </w:r>
          </w:p>
        </w:tc>
        <w:tc>
          <w:tcPr>
            <w:tcW w:w="1629" w:type="dxa"/>
            <w:vAlign w:val="center"/>
          </w:tcPr>
          <w:p>
            <w:pPr>
              <w:widowControl/>
              <w:jc w:val="left"/>
              <w:rPr>
                <w:kern w:val="0"/>
                <w:sz w:val="24"/>
              </w:rPr>
            </w:pPr>
            <w:r>
              <w:rPr>
                <w:kern w:val="0"/>
                <w:sz w:val="24"/>
              </w:rPr>
              <w:t>080903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2204</w:t>
            </w:r>
          </w:p>
        </w:tc>
        <w:tc>
          <w:tcPr>
            <w:tcW w:w="2694" w:type="dxa"/>
            <w:vAlign w:val="center"/>
          </w:tcPr>
          <w:p>
            <w:pPr>
              <w:widowControl/>
              <w:jc w:val="left"/>
              <w:rPr>
                <w:rFonts w:eastAsia="新宋体"/>
                <w:kern w:val="0"/>
                <w:sz w:val="24"/>
              </w:rPr>
            </w:pPr>
            <w:r>
              <w:rPr>
                <w:rFonts w:hint="eastAsia" w:hAnsi="新宋体" w:eastAsia="新宋体"/>
                <w:kern w:val="0"/>
                <w:sz w:val="24"/>
              </w:rPr>
              <w:t>光电信息科学与工程</w:t>
            </w:r>
          </w:p>
        </w:tc>
        <w:tc>
          <w:tcPr>
            <w:tcW w:w="1629" w:type="dxa"/>
            <w:vAlign w:val="center"/>
          </w:tcPr>
          <w:p>
            <w:pPr>
              <w:widowControl/>
              <w:jc w:val="left"/>
              <w:rPr>
                <w:rFonts w:eastAsia="新宋体"/>
                <w:kern w:val="0"/>
                <w:sz w:val="24"/>
              </w:rPr>
            </w:pPr>
            <w:r>
              <w:rPr>
                <w:rFonts w:eastAsia="新宋体"/>
                <w:kern w:val="0"/>
                <w:sz w:val="24"/>
              </w:rPr>
              <w:t>080705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生命科学学院</w:t>
            </w:r>
          </w:p>
        </w:tc>
        <w:tc>
          <w:tcPr>
            <w:tcW w:w="1706" w:type="dxa"/>
            <w:vAlign w:val="center"/>
          </w:tcPr>
          <w:p>
            <w:pPr>
              <w:widowControl/>
              <w:jc w:val="center"/>
              <w:rPr>
                <w:rFonts w:eastAsia="新宋体"/>
                <w:kern w:val="0"/>
                <w:sz w:val="24"/>
              </w:rPr>
            </w:pPr>
            <w:r>
              <w:rPr>
                <w:rFonts w:eastAsia="新宋体"/>
                <w:kern w:val="0"/>
                <w:sz w:val="24"/>
              </w:rPr>
              <w:t>2301</w:t>
            </w:r>
          </w:p>
        </w:tc>
        <w:tc>
          <w:tcPr>
            <w:tcW w:w="2694" w:type="dxa"/>
            <w:vAlign w:val="center"/>
          </w:tcPr>
          <w:p>
            <w:pPr>
              <w:widowControl/>
              <w:jc w:val="left"/>
              <w:rPr>
                <w:rFonts w:eastAsia="新宋体"/>
                <w:kern w:val="0"/>
                <w:sz w:val="24"/>
              </w:rPr>
            </w:pPr>
            <w:r>
              <w:rPr>
                <w:rFonts w:hint="eastAsia" w:hAnsi="新宋体" w:eastAsia="新宋体"/>
                <w:kern w:val="0"/>
                <w:sz w:val="24"/>
              </w:rPr>
              <w:t>食品科学与工程</w:t>
            </w:r>
          </w:p>
        </w:tc>
        <w:tc>
          <w:tcPr>
            <w:tcW w:w="1629" w:type="dxa"/>
            <w:vAlign w:val="center"/>
          </w:tcPr>
          <w:p>
            <w:pPr>
              <w:widowControl/>
              <w:jc w:val="left"/>
              <w:rPr>
                <w:rFonts w:eastAsia="新宋体"/>
                <w:kern w:val="0"/>
                <w:sz w:val="24"/>
              </w:rPr>
            </w:pPr>
            <w:r>
              <w:rPr>
                <w:rFonts w:eastAsia="新宋体"/>
                <w:kern w:val="0"/>
                <w:sz w:val="24"/>
              </w:rPr>
              <w:t>082701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2303</w:t>
            </w:r>
          </w:p>
        </w:tc>
        <w:tc>
          <w:tcPr>
            <w:tcW w:w="2694" w:type="dxa"/>
            <w:vAlign w:val="center"/>
          </w:tcPr>
          <w:p>
            <w:pPr>
              <w:widowControl/>
              <w:jc w:val="left"/>
              <w:rPr>
                <w:rFonts w:eastAsia="新宋体"/>
                <w:kern w:val="0"/>
                <w:sz w:val="24"/>
              </w:rPr>
            </w:pPr>
            <w:r>
              <w:rPr>
                <w:rFonts w:hint="eastAsia" w:hAnsi="新宋体" w:eastAsia="新宋体"/>
                <w:kern w:val="0"/>
                <w:sz w:val="24"/>
              </w:rPr>
              <w:t>生物工程</w:t>
            </w:r>
          </w:p>
        </w:tc>
        <w:tc>
          <w:tcPr>
            <w:tcW w:w="1629" w:type="dxa"/>
            <w:vAlign w:val="center"/>
          </w:tcPr>
          <w:p>
            <w:pPr>
              <w:widowControl/>
              <w:jc w:val="left"/>
              <w:rPr>
                <w:rFonts w:eastAsia="新宋体"/>
                <w:kern w:val="0"/>
                <w:sz w:val="24"/>
              </w:rPr>
            </w:pPr>
            <w:r>
              <w:rPr>
                <w:rFonts w:eastAsia="新宋体"/>
                <w:kern w:val="0"/>
                <w:sz w:val="24"/>
              </w:rPr>
              <w:t>083001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kern w:val="0"/>
                <w:sz w:val="24"/>
              </w:rPr>
            </w:pPr>
            <w:r>
              <w:rPr>
                <w:kern w:val="0"/>
                <w:sz w:val="24"/>
              </w:rPr>
              <w:t>2304</w:t>
            </w:r>
          </w:p>
        </w:tc>
        <w:tc>
          <w:tcPr>
            <w:tcW w:w="2694" w:type="dxa"/>
            <w:vAlign w:val="center"/>
          </w:tcPr>
          <w:p>
            <w:pPr>
              <w:widowControl/>
              <w:jc w:val="left"/>
              <w:rPr>
                <w:kern w:val="0"/>
                <w:sz w:val="24"/>
              </w:rPr>
            </w:pPr>
            <w:r>
              <w:rPr>
                <w:rFonts w:hint="eastAsia" w:hAnsi="宋体"/>
                <w:kern w:val="0"/>
                <w:sz w:val="24"/>
              </w:rPr>
              <w:t>植物科学与技术</w:t>
            </w:r>
          </w:p>
        </w:tc>
        <w:tc>
          <w:tcPr>
            <w:tcW w:w="1629" w:type="dxa"/>
            <w:vAlign w:val="center"/>
          </w:tcPr>
          <w:p>
            <w:pPr>
              <w:widowControl/>
              <w:jc w:val="left"/>
              <w:rPr>
                <w:kern w:val="0"/>
                <w:sz w:val="24"/>
              </w:rPr>
            </w:pPr>
            <w:r>
              <w:rPr>
                <w:kern w:val="0"/>
                <w:sz w:val="24"/>
              </w:rPr>
              <w:t>090104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化工学院</w:t>
            </w:r>
          </w:p>
        </w:tc>
        <w:tc>
          <w:tcPr>
            <w:tcW w:w="1706" w:type="dxa"/>
            <w:vAlign w:val="center"/>
          </w:tcPr>
          <w:p>
            <w:pPr>
              <w:widowControl/>
              <w:jc w:val="center"/>
              <w:rPr>
                <w:rFonts w:eastAsia="新宋体"/>
                <w:kern w:val="0"/>
                <w:sz w:val="24"/>
              </w:rPr>
            </w:pPr>
            <w:r>
              <w:rPr>
                <w:rFonts w:eastAsia="新宋体"/>
                <w:kern w:val="0"/>
                <w:sz w:val="24"/>
              </w:rPr>
              <w:t>2401</w:t>
            </w:r>
          </w:p>
        </w:tc>
        <w:tc>
          <w:tcPr>
            <w:tcW w:w="2694" w:type="dxa"/>
            <w:vAlign w:val="center"/>
          </w:tcPr>
          <w:p>
            <w:pPr>
              <w:widowControl/>
              <w:jc w:val="left"/>
              <w:rPr>
                <w:rFonts w:eastAsia="新宋体"/>
                <w:kern w:val="0"/>
                <w:sz w:val="24"/>
              </w:rPr>
            </w:pPr>
            <w:r>
              <w:rPr>
                <w:rFonts w:hint="eastAsia" w:hAnsi="新宋体" w:eastAsia="新宋体"/>
                <w:kern w:val="0"/>
                <w:sz w:val="24"/>
              </w:rPr>
              <w:t>制药工程</w:t>
            </w:r>
          </w:p>
        </w:tc>
        <w:tc>
          <w:tcPr>
            <w:tcW w:w="1629" w:type="dxa"/>
            <w:vAlign w:val="center"/>
          </w:tcPr>
          <w:p>
            <w:pPr>
              <w:widowControl/>
              <w:jc w:val="left"/>
              <w:rPr>
                <w:rFonts w:eastAsia="新宋体"/>
                <w:kern w:val="0"/>
                <w:sz w:val="24"/>
              </w:rPr>
            </w:pPr>
            <w:r>
              <w:rPr>
                <w:rFonts w:eastAsia="新宋体"/>
                <w:kern w:val="0"/>
                <w:sz w:val="24"/>
              </w:rPr>
              <w:t>081302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2402</w:t>
            </w:r>
          </w:p>
        </w:tc>
        <w:tc>
          <w:tcPr>
            <w:tcW w:w="2694" w:type="dxa"/>
            <w:vAlign w:val="center"/>
          </w:tcPr>
          <w:p>
            <w:pPr>
              <w:widowControl/>
              <w:jc w:val="left"/>
              <w:rPr>
                <w:rFonts w:eastAsia="新宋体"/>
                <w:kern w:val="0"/>
                <w:sz w:val="24"/>
              </w:rPr>
            </w:pPr>
            <w:r>
              <w:rPr>
                <w:rFonts w:hint="eastAsia" w:hAnsi="新宋体" w:eastAsia="新宋体"/>
                <w:kern w:val="0"/>
                <w:sz w:val="24"/>
              </w:rPr>
              <w:t>化学工程与工艺</w:t>
            </w:r>
          </w:p>
        </w:tc>
        <w:tc>
          <w:tcPr>
            <w:tcW w:w="1629" w:type="dxa"/>
            <w:vAlign w:val="center"/>
          </w:tcPr>
          <w:p>
            <w:pPr>
              <w:widowControl/>
              <w:jc w:val="left"/>
              <w:rPr>
                <w:rFonts w:eastAsia="新宋体"/>
                <w:kern w:val="0"/>
                <w:sz w:val="24"/>
              </w:rPr>
            </w:pPr>
            <w:r>
              <w:rPr>
                <w:rFonts w:eastAsia="新宋体"/>
                <w:kern w:val="0"/>
                <w:sz w:val="24"/>
              </w:rPr>
              <w:t>081301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kern w:val="0"/>
                <w:sz w:val="24"/>
              </w:rPr>
            </w:pPr>
            <w:r>
              <w:rPr>
                <w:kern w:val="0"/>
                <w:sz w:val="24"/>
              </w:rPr>
              <w:t>2404</w:t>
            </w:r>
          </w:p>
        </w:tc>
        <w:tc>
          <w:tcPr>
            <w:tcW w:w="2694" w:type="dxa"/>
            <w:vAlign w:val="center"/>
          </w:tcPr>
          <w:p>
            <w:pPr>
              <w:widowControl/>
              <w:jc w:val="left"/>
              <w:rPr>
                <w:kern w:val="0"/>
                <w:sz w:val="24"/>
              </w:rPr>
            </w:pPr>
            <w:r>
              <w:rPr>
                <w:rFonts w:hint="eastAsia" w:hAnsi="宋体"/>
                <w:kern w:val="0"/>
                <w:sz w:val="24"/>
              </w:rPr>
              <w:t>应用化学</w:t>
            </w:r>
          </w:p>
        </w:tc>
        <w:tc>
          <w:tcPr>
            <w:tcW w:w="1629" w:type="dxa"/>
            <w:vAlign w:val="center"/>
          </w:tcPr>
          <w:p>
            <w:pPr>
              <w:widowControl/>
              <w:jc w:val="left"/>
              <w:rPr>
                <w:kern w:val="0"/>
                <w:sz w:val="24"/>
              </w:rPr>
            </w:pPr>
            <w:r>
              <w:rPr>
                <w:kern w:val="0"/>
                <w:sz w:val="24"/>
              </w:rPr>
              <w:t>070302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Align w:val="center"/>
          </w:tcPr>
          <w:p>
            <w:pPr>
              <w:widowControl/>
              <w:jc w:val="left"/>
              <w:rPr>
                <w:kern w:val="0"/>
                <w:sz w:val="24"/>
              </w:rPr>
            </w:pPr>
            <w:r>
              <w:rPr>
                <w:rFonts w:hint="eastAsia" w:hAnsi="宋体"/>
                <w:kern w:val="0"/>
                <w:sz w:val="24"/>
              </w:rPr>
              <w:t>体育学院</w:t>
            </w:r>
          </w:p>
        </w:tc>
        <w:tc>
          <w:tcPr>
            <w:tcW w:w="1706" w:type="dxa"/>
            <w:vAlign w:val="center"/>
          </w:tcPr>
          <w:p>
            <w:pPr>
              <w:widowControl/>
              <w:jc w:val="center"/>
              <w:rPr>
                <w:kern w:val="0"/>
                <w:sz w:val="24"/>
              </w:rPr>
            </w:pPr>
            <w:r>
              <w:rPr>
                <w:kern w:val="0"/>
                <w:sz w:val="24"/>
              </w:rPr>
              <w:t>2502</w:t>
            </w:r>
          </w:p>
        </w:tc>
        <w:tc>
          <w:tcPr>
            <w:tcW w:w="2694" w:type="dxa"/>
            <w:vAlign w:val="center"/>
          </w:tcPr>
          <w:p>
            <w:pPr>
              <w:widowControl/>
              <w:jc w:val="left"/>
              <w:rPr>
                <w:kern w:val="0"/>
                <w:sz w:val="24"/>
              </w:rPr>
            </w:pPr>
            <w:r>
              <w:rPr>
                <w:rFonts w:hint="eastAsia" w:hAnsi="宋体"/>
                <w:kern w:val="0"/>
                <w:sz w:val="24"/>
              </w:rPr>
              <w:t>社会体育指导与管理</w:t>
            </w:r>
          </w:p>
        </w:tc>
        <w:tc>
          <w:tcPr>
            <w:tcW w:w="1629" w:type="dxa"/>
            <w:vAlign w:val="center"/>
          </w:tcPr>
          <w:p>
            <w:pPr>
              <w:widowControl/>
              <w:jc w:val="left"/>
              <w:rPr>
                <w:kern w:val="0"/>
                <w:sz w:val="24"/>
              </w:rPr>
            </w:pPr>
            <w:r>
              <w:rPr>
                <w:kern w:val="0"/>
                <w:sz w:val="24"/>
              </w:rPr>
              <w:t>040203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机电工程学院</w:t>
            </w:r>
          </w:p>
        </w:tc>
        <w:tc>
          <w:tcPr>
            <w:tcW w:w="1706" w:type="dxa"/>
            <w:vAlign w:val="center"/>
          </w:tcPr>
          <w:p>
            <w:pPr>
              <w:widowControl/>
              <w:jc w:val="center"/>
              <w:rPr>
                <w:rFonts w:eastAsia="新宋体"/>
                <w:kern w:val="0"/>
                <w:sz w:val="24"/>
              </w:rPr>
            </w:pPr>
            <w:r>
              <w:rPr>
                <w:rFonts w:eastAsia="新宋体"/>
                <w:kern w:val="0"/>
                <w:sz w:val="24"/>
              </w:rPr>
              <w:t>2801</w:t>
            </w:r>
          </w:p>
        </w:tc>
        <w:tc>
          <w:tcPr>
            <w:tcW w:w="2694" w:type="dxa"/>
            <w:vAlign w:val="center"/>
          </w:tcPr>
          <w:p>
            <w:pPr>
              <w:widowControl/>
              <w:jc w:val="left"/>
              <w:rPr>
                <w:rFonts w:eastAsia="新宋体"/>
                <w:kern w:val="0"/>
                <w:sz w:val="24"/>
              </w:rPr>
            </w:pPr>
            <w:r>
              <w:rPr>
                <w:rFonts w:hint="eastAsia" w:hAnsi="新宋体" w:eastAsia="新宋体"/>
                <w:kern w:val="0"/>
                <w:sz w:val="24"/>
              </w:rPr>
              <w:t>机械设计制造及自动化</w:t>
            </w:r>
          </w:p>
        </w:tc>
        <w:tc>
          <w:tcPr>
            <w:tcW w:w="1629" w:type="dxa"/>
            <w:vAlign w:val="center"/>
          </w:tcPr>
          <w:p>
            <w:pPr>
              <w:widowControl/>
              <w:jc w:val="left"/>
              <w:rPr>
                <w:rFonts w:eastAsia="新宋体"/>
                <w:kern w:val="0"/>
                <w:sz w:val="24"/>
              </w:rPr>
            </w:pPr>
            <w:r>
              <w:rPr>
                <w:rFonts w:eastAsia="新宋体"/>
                <w:kern w:val="0"/>
                <w:sz w:val="24"/>
              </w:rPr>
              <w:t>080202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2802</w:t>
            </w:r>
          </w:p>
        </w:tc>
        <w:tc>
          <w:tcPr>
            <w:tcW w:w="2694" w:type="dxa"/>
            <w:vAlign w:val="center"/>
          </w:tcPr>
          <w:p>
            <w:pPr>
              <w:widowControl/>
              <w:jc w:val="left"/>
              <w:rPr>
                <w:rFonts w:eastAsia="新宋体"/>
                <w:kern w:val="0"/>
                <w:sz w:val="24"/>
              </w:rPr>
            </w:pPr>
            <w:r>
              <w:rPr>
                <w:rFonts w:hint="eastAsia" w:hAnsi="新宋体" w:eastAsia="新宋体"/>
                <w:kern w:val="0"/>
                <w:sz w:val="24"/>
              </w:rPr>
              <w:t>电气工程及其自动化</w:t>
            </w:r>
          </w:p>
        </w:tc>
        <w:tc>
          <w:tcPr>
            <w:tcW w:w="1629" w:type="dxa"/>
            <w:vAlign w:val="center"/>
          </w:tcPr>
          <w:p>
            <w:pPr>
              <w:widowControl/>
              <w:jc w:val="left"/>
              <w:rPr>
                <w:rFonts w:eastAsia="新宋体"/>
                <w:kern w:val="0"/>
                <w:sz w:val="24"/>
              </w:rPr>
            </w:pPr>
            <w:r>
              <w:rPr>
                <w:rFonts w:eastAsia="新宋体"/>
                <w:kern w:val="0"/>
                <w:sz w:val="24"/>
              </w:rPr>
              <w:t>080601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rFonts w:eastAsia="新宋体"/>
                <w:kern w:val="0"/>
                <w:sz w:val="24"/>
              </w:rPr>
            </w:pPr>
            <w:r>
              <w:rPr>
                <w:rFonts w:hint="eastAsia" w:hAnsi="新宋体" w:eastAsia="新宋体"/>
                <w:kern w:val="0"/>
                <w:sz w:val="24"/>
              </w:rPr>
              <w:t>建筑学院</w:t>
            </w:r>
          </w:p>
        </w:tc>
        <w:tc>
          <w:tcPr>
            <w:tcW w:w="1706" w:type="dxa"/>
            <w:vAlign w:val="center"/>
          </w:tcPr>
          <w:p>
            <w:pPr>
              <w:widowControl/>
              <w:jc w:val="center"/>
              <w:rPr>
                <w:kern w:val="0"/>
                <w:sz w:val="24"/>
              </w:rPr>
            </w:pPr>
            <w:r>
              <w:rPr>
                <w:kern w:val="0"/>
                <w:sz w:val="24"/>
              </w:rPr>
              <w:t>3001</w:t>
            </w:r>
          </w:p>
        </w:tc>
        <w:tc>
          <w:tcPr>
            <w:tcW w:w="2694" w:type="dxa"/>
            <w:vAlign w:val="center"/>
          </w:tcPr>
          <w:p>
            <w:pPr>
              <w:widowControl/>
              <w:jc w:val="left"/>
              <w:rPr>
                <w:kern w:val="0"/>
                <w:sz w:val="24"/>
              </w:rPr>
            </w:pPr>
            <w:r>
              <w:rPr>
                <w:rFonts w:hint="eastAsia" w:hAnsi="宋体"/>
                <w:kern w:val="0"/>
                <w:sz w:val="24"/>
              </w:rPr>
              <w:t>土木工程</w:t>
            </w:r>
          </w:p>
        </w:tc>
        <w:tc>
          <w:tcPr>
            <w:tcW w:w="1629" w:type="dxa"/>
            <w:vAlign w:val="center"/>
          </w:tcPr>
          <w:p>
            <w:pPr>
              <w:widowControl/>
              <w:jc w:val="left"/>
              <w:rPr>
                <w:kern w:val="0"/>
                <w:sz w:val="24"/>
              </w:rPr>
            </w:pPr>
            <w:r>
              <w:rPr>
                <w:kern w:val="0"/>
                <w:sz w:val="24"/>
              </w:rPr>
              <w:t>081001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rFonts w:eastAsia="新宋体"/>
                <w:kern w:val="0"/>
                <w:sz w:val="24"/>
              </w:rPr>
            </w:pPr>
          </w:p>
        </w:tc>
        <w:tc>
          <w:tcPr>
            <w:tcW w:w="1706" w:type="dxa"/>
            <w:vAlign w:val="center"/>
          </w:tcPr>
          <w:p>
            <w:pPr>
              <w:widowControl/>
              <w:jc w:val="center"/>
              <w:rPr>
                <w:rFonts w:eastAsia="新宋体"/>
                <w:kern w:val="0"/>
                <w:sz w:val="24"/>
              </w:rPr>
            </w:pPr>
            <w:r>
              <w:rPr>
                <w:rFonts w:eastAsia="新宋体"/>
                <w:kern w:val="0"/>
                <w:sz w:val="24"/>
              </w:rPr>
              <w:t>3002</w:t>
            </w:r>
          </w:p>
        </w:tc>
        <w:tc>
          <w:tcPr>
            <w:tcW w:w="2694" w:type="dxa"/>
            <w:vAlign w:val="center"/>
          </w:tcPr>
          <w:p>
            <w:pPr>
              <w:widowControl/>
              <w:jc w:val="left"/>
              <w:rPr>
                <w:rFonts w:eastAsia="新宋体"/>
                <w:kern w:val="0"/>
                <w:sz w:val="24"/>
              </w:rPr>
            </w:pPr>
            <w:r>
              <w:rPr>
                <w:rFonts w:hint="eastAsia" w:hAnsi="新宋体" w:eastAsia="新宋体"/>
                <w:kern w:val="0"/>
                <w:sz w:val="24"/>
              </w:rPr>
              <w:t>工程造价</w:t>
            </w:r>
          </w:p>
        </w:tc>
        <w:tc>
          <w:tcPr>
            <w:tcW w:w="1629" w:type="dxa"/>
            <w:vAlign w:val="center"/>
          </w:tcPr>
          <w:p>
            <w:pPr>
              <w:widowControl/>
              <w:jc w:val="left"/>
              <w:rPr>
                <w:rFonts w:eastAsia="新宋体"/>
                <w:kern w:val="0"/>
                <w:sz w:val="24"/>
              </w:rPr>
            </w:pPr>
            <w:r>
              <w:rPr>
                <w:rFonts w:eastAsia="新宋体"/>
                <w:kern w:val="0"/>
                <w:sz w:val="24"/>
              </w:rPr>
              <w:t>120105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kern w:val="0"/>
                <w:sz w:val="24"/>
              </w:rPr>
            </w:pPr>
            <w:r>
              <w:rPr>
                <w:rFonts w:hint="eastAsia" w:hAnsi="宋体"/>
                <w:kern w:val="0"/>
                <w:sz w:val="24"/>
              </w:rPr>
              <w:t>交通学院</w:t>
            </w:r>
          </w:p>
        </w:tc>
        <w:tc>
          <w:tcPr>
            <w:tcW w:w="1706" w:type="dxa"/>
            <w:vAlign w:val="center"/>
          </w:tcPr>
          <w:p>
            <w:pPr>
              <w:widowControl/>
              <w:jc w:val="center"/>
              <w:rPr>
                <w:rFonts w:eastAsia="新宋体"/>
                <w:kern w:val="0"/>
                <w:sz w:val="24"/>
              </w:rPr>
            </w:pPr>
            <w:r>
              <w:rPr>
                <w:rFonts w:eastAsia="新宋体"/>
                <w:kern w:val="0"/>
                <w:sz w:val="24"/>
              </w:rPr>
              <w:t>2901</w:t>
            </w:r>
          </w:p>
        </w:tc>
        <w:tc>
          <w:tcPr>
            <w:tcW w:w="2694" w:type="dxa"/>
            <w:vAlign w:val="center"/>
          </w:tcPr>
          <w:p>
            <w:pPr>
              <w:widowControl/>
              <w:jc w:val="left"/>
              <w:rPr>
                <w:rFonts w:eastAsia="新宋体"/>
                <w:kern w:val="0"/>
                <w:sz w:val="24"/>
              </w:rPr>
            </w:pPr>
            <w:r>
              <w:rPr>
                <w:rFonts w:hint="eastAsia" w:hAnsi="新宋体" w:eastAsia="新宋体"/>
                <w:kern w:val="0"/>
                <w:sz w:val="24"/>
              </w:rPr>
              <w:t>汽车服务工程</w:t>
            </w:r>
          </w:p>
        </w:tc>
        <w:tc>
          <w:tcPr>
            <w:tcW w:w="1629" w:type="dxa"/>
            <w:vAlign w:val="center"/>
          </w:tcPr>
          <w:p>
            <w:pPr>
              <w:widowControl/>
              <w:jc w:val="left"/>
              <w:rPr>
                <w:rFonts w:eastAsia="新宋体"/>
                <w:kern w:val="0"/>
                <w:sz w:val="24"/>
              </w:rPr>
            </w:pPr>
            <w:r>
              <w:rPr>
                <w:rFonts w:eastAsia="新宋体"/>
                <w:kern w:val="0"/>
                <w:sz w:val="24"/>
              </w:rPr>
              <w:t>080208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kern w:val="0"/>
                <w:sz w:val="24"/>
              </w:rPr>
            </w:pPr>
          </w:p>
        </w:tc>
        <w:tc>
          <w:tcPr>
            <w:tcW w:w="1706" w:type="dxa"/>
            <w:vAlign w:val="center"/>
          </w:tcPr>
          <w:p>
            <w:pPr>
              <w:widowControl/>
              <w:jc w:val="center"/>
              <w:rPr>
                <w:kern w:val="0"/>
                <w:sz w:val="24"/>
              </w:rPr>
            </w:pPr>
            <w:r>
              <w:rPr>
                <w:kern w:val="0"/>
                <w:sz w:val="24"/>
              </w:rPr>
              <w:t>2902</w:t>
            </w:r>
          </w:p>
        </w:tc>
        <w:tc>
          <w:tcPr>
            <w:tcW w:w="2694" w:type="dxa"/>
            <w:vAlign w:val="center"/>
          </w:tcPr>
          <w:p>
            <w:pPr>
              <w:widowControl/>
              <w:jc w:val="left"/>
              <w:rPr>
                <w:kern w:val="0"/>
                <w:sz w:val="24"/>
              </w:rPr>
            </w:pPr>
            <w:r>
              <w:rPr>
                <w:rFonts w:hint="eastAsia" w:hAnsi="宋体"/>
                <w:kern w:val="0"/>
                <w:sz w:val="24"/>
              </w:rPr>
              <w:t>车辆工程</w:t>
            </w:r>
          </w:p>
        </w:tc>
        <w:tc>
          <w:tcPr>
            <w:tcW w:w="1629" w:type="dxa"/>
            <w:vAlign w:val="center"/>
          </w:tcPr>
          <w:p>
            <w:pPr>
              <w:widowControl/>
              <w:jc w:val="left"/>
              <w:rPr>
                <w:kern w:val="0"/>
                <w:sz w:val="24"/>
              </w:rPr>
            </w:pPr>
            <w:r>
              <w:rPr>
                <w:kern w:val="0"/>
                <w:sz w:val="24"/>
              </w:rPr>
              <w:t>080207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restart"/>
            <w:vAlign w:val="center"/>
          </w:tcPr>
          <w:p>
            <w:pPr>
              <w:widowControl/>
              <w:jc w:val="left"/>
              <w:rPr>
                <w:kern w:val="0"/>
                <w:sz w:val="24"/>
              </w:rPr>
            </w:pPr>
            <w:r>
              <w:rPr>
                <w:rFonts w:hint="eastAsia" w:hAnsi="宋体"/>
                <w:kern w:val="0"/>
                <w:sz w:val="24"/>
              </w:rPr>
              <w:t>计算机学院</w:t>
            </w:r>
          </w:p>
        </w:tc>
        <w:tc>
          <w:tcPr>
            <w:tcW w:w="1706" w:type="dxa"/>
            <w:vAlign w:val="center"/>
          </w:tcPr>
          <w:p>
            <w:pPr>
              <w:widowControl/>
              <w:jc w:val="center"/>
              <w:rPr>
                <w:kern w:val="0"/>
                <w:sz w:val="24"/>
              </w:rPr>
            </w:pPr>
            <w:r>
              <w:rPr>
                <w:kern w:val="0"/>
                <w:sz w:val="24"/>
              </w:rPr>
              <w:t>3101</w:t>
            </w:r>
          </w:p>
        </w:tc>
        <w:tc>
          <w:tcPr>
            <w:tcW w:w="2694" w:type="dxa"/>
            <w:vAlign w:val="center"/>
          </w:tcPr>
          <w:p>
            <w:pPr>
              <w:widowControl/>
              <w:jc w:val="left"/>
              <w:rPr>
                <w:kern w:val="0"/>
                <w:sz w:val="24"/>
              </w:rPr>
            </w:pPr>
            <w:r>
              <w:rPr>
                <w:rFonts w:hint="eastAsia" w:hAnsi="宋体"/>
                <w:kern w:val="0"/>
                <w:sz w:val="24"/>
              </w:rPr>
              <w:t>计算机科学与技术</w:t>
            </w:r>
          </w:p>
        </w:tc>
        <w:tc>
          <w:tcPr>
            <w:tcW w:w="1629" w:type="dxa"/>
            <w:vAlign w:val="center"/>
          </w:tcPr>
          <w:p>
            <w:pPr>
              <w:widowControl/>
              <w:jc w:val="left"/>
              <w:rPr>
                <w:kern w:val="0"/>
                <w:sz w:val="24"/>
              </w:rPr>
            </w:pPr>
            <w:r>
              <w:rPr>
                <w:kern w:val="0"/>
                <w:sz w:val="24"/>
              </w:rPr>
              <w:t>080901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vAlign w:val="center"/>
          </w:tcPr>
          <w:p>
            <w:pPr>
              <w:widowControl/>
              <w:jc w:val="left"/>
              <w:rPr>
                <w:kern w:val="0"/>
                <w:sz w:val="24"/>
              </w:rPr>
            </w:pPr>
          </w:p>
        </w:tc>
        <w:tc>
          <w:tcPr>
            <w:tcW w:w="1706" w:type="dxa"/>
            <w:vAlign w:val="center"/>
          </w:tcPr>
          <w:p>
            <w:pPr>
              <w:widowControl/>
              <w:jc w:val="center"/>
              <w:rPr>
                <w:rFonts w:eastAsia="新宋体"/>
                <w:kern w:val="0"/>
                <w:sz w:val="24"/>
              </w:rPr>
            </w:pPr>
            <w:r>
              <w:rPr>
                <w:rFonts w:eastAsia="新宋体"/>
                <w:kern w:val="0"/>
                <w:sz w:val="24"/>
              </w:rPr>
              <w:t>3102</w:t>
            </w:r>
          </w:p>
        </w:tc>
        <w:tc>
          <w:tcPr>
            <w:tcW w:w="2694" w:type="dxa"/>
            <w:vAlign w:val="center"/>
          </w:tcPr>
          <w:p>
            <w:pPr>
              <w:widowControl/>
              <w:jc w:val="left"/>
              <w:rPr>
                <w:rFonts w:eastAsia="新宋体"/>
                <w:kern w:val="0"/>
                <w:sz w:val="24"/>
              </w:rPr>
            </w:pPr>
            <w:r>
              <w:rPr>
                <w:rFonts w:hint="eastAsia" w:hAnsi="新宋体" w:eastAsia="新宋体"/>
                <w:kern w:val="0"/>
                <w:sz w:val="24"/>
              </w:rPr>
              <w:t>软件工程</w:t>
            </w:r>
          </w:p>
        </w:tc>
        <w:tc>
          <w:tcPr>
            <w:tcW w:w="1629" w:type="dxa"/>
            <w:vAlign w:val="center"/>
          </w:tcPr>
          <w:p>
            <w:pPr>
              <w:widowControl/>
              <w:jc w:val="left"/>
              <w:rPr>
                <w:rFonts w:eastAsia="新宋体"/>
                <w:kern w:val="0"/>
                <w:sz w:val="24"/>
              </w:rPr>
            </w:pPr>
            <w:r>
              <w:rPr>
                <w:rFonts w:eastAsia="新宋体"/>
                <w:kern w:val="0"/>
                <w:sz w:val="24"/>
              </w:rPr>
              <w:t>080902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54" w:hRule="atLeast"/>
          <w:jc w:val="center"/>
        </w:trPr>
        <w:tc>
          <w:tcPr>
            <w:tcW w:w="2760" w:type="dxa"/>
            <w:vMerge w:val="continue"/>
            <w:tcBorders>
              <w:bottom w:val="single" w:color="auto" w:sz="12" w:space="0"/>
            </w:tcBorders>
            <w:vAlign w:val="center"/>
          </w:tcPr>
          <w:p>
            <w:pPr>
              <w:widowControl/>
              <w:jc w:val="left"/>
              <w:rPr>
                <w:kern w:val="0"/>
                <w:sz w:val="24"/>
              </w:rPr>
            </w:pPr>
          </w:p>
        </w:tc>
        <w:tc>
          <w:tcPr>
            <w:tcW w:w="1706" w:type="dxa"/>
            <w:tcBorders>
              <w:bottom w:val="single" w:color="auto" w:sz="12" w:space="0"/>
            </w:tcBorders>
            <w:vAlign w:val="center"/>
          </w:tcPr>
          <w:p>
            <w:pPr>
              <w:widowControl/>
              <w:jc w:val="center"/>
              <w:rPr>
                <w:rFonts w:eastAsia="新宋体"/>
                <w:kern w:val="0"/>
                <w:sz w:val="24"/>
              </w:rPr>
            </w:pPr>
            <w:r>
              <w:rPr>
                <w:rFonts w:eastAsia="新宋体"/>
                <w:kern w:val="0"/>
                <w:sz w:val="24"/>
              </w:rPr>
              <w:t>3104</w:t>
            </w:r>
          </w:p>
        </w:tc>
        <w:tc>
          <w:tcPr>
            <w:tcW w:w="2694" w:type="dxa"/>
            <w:tcBorders>
              <w:bottom w:val="single" w:color="auto" w:sz="12" w:space="0"/>
            </w:tcBorders>
            <w:vAlign w:val="center"/>
          </w:tcPr>
          <w:p>
            <w:pPr>
              <w:widowControl/>
              <w:jc w:val="left"/>
              <w:rPr>
                <w:rFonts w:eastAsia="新宋体"/>
                <w:kern w:val="0"/>
                <w:sz w:val="24"/>
              </w:rPr>
            </w:pPr>
            <w:r>
              <w:rPr>
                <w:rFonts w:hint="eastAsia" w:eastAsia="新宋体"/>
                <w:kern w:val="0"/>
                <w:sz w:val="24"/>
              </w:rPr>
              <w:t>物联网工程</w:t>
            </w:r>
          </w:p>
        </w:tc>
        <w:tc>
          <w:tcPr>
            <w:tcW w:w="1629" w:type="dxa"/>
            <w:tcBorders>
              <w:bottom w:val="single" w:color="auto" w:sz="12" w:space="0"/>
            </w:tcBorders>
            <w:vAlign w:val="center"/>
          </w:tcPr>
          <w:p>
            <w:pPr>
              <w:widowControl/>
              <w:jc w:val="left"/>
              <w:rPr>
                <w:rFonts w:eastAsia="新宋体"/>
                <w:kern w:val="0"/>
                <w:sz w:val="24"/>
              </w:rPr>
            </w:pPr>
            <w:r>
              <w:rPr>
                <w:rFonts w:eastAsia="新宋体"/>
                <w:kern w:val="0"/>
                <w:sz w:val="24"/>
              </w:rPr>
              <w:t>080905</w:t>
            </w:r>
          </w:p>
        </w:tc>
      </w:tr>
    </w:tbl>
    <w:p>
      <w:pPr>
        <w:spacing w:line="360" w:lineRule="auto"/>
        <w:rPr>
          <w:rFonts w:eastAsia="方正大黑简体"/>
        </w:rPr>
      </w:pPr>
    </w:p>
    <w:p>
      <w:pPr>
        <w:spacing w:line="360" w:lineRule="auto"/>
        <w:rPr>
          <w:rFonts w:eastAsia="方正大黑简体"/>
        </w:rPr>
        <w:sectPr>
          <w:headerReference r:id="rId5" w:type="first"/>
          <w:footerReference r:id="rId8" w:type="first"/>
          <w:headerReference r:id="rId3" w:type="default"/>
          <w:footerReference r:id="rId6" w:type="default"/>
          <w:headerReference r:id="rId4" w:type="even"/>
          <w:footerReference r:id="rId7" w:type="even"/>
          <w:pgSz w:w="11906" w:h="16838"/>
          <w:pgMar w:top="1559" w:right="1418" w:bottom="1418" w:left="1559" w:header="851" w:footer="992" w:gutter="0"/>
          <w:pgNumType w:start="1"/>
          <w:cols w:space="425" w:num="1"/>
          <w:docGrid w:type="lines" w:linePitch="312" w:charSpace="0"/>
        </w:sectPr>
      </w:pPr>
    </w:p>
    <w:p>
      <w:pPr>
        <w:spacing w:line="400" w:lineRule="exact"/>
        <w:jc w:val="center"/>
        <w:rPr>
          <w:rFonts w:eastAsia="方正大黑简体"/>
          <w:sz w:val="28"/>
          <w:szCs w:val="28"/>
        </w:rPr>
      </w:pPr>
      <w:r>
        <w:rPr>
          <w:rFonts w:hint="eastAsia" w:eastAsia="方正大黑简体"/>
          <w:sz w:val="28"/>
          <w:szCs w:val="28"/>
        </w:rPr>
        <w:t>附件</w:t>
      </w:r>
      <w:r>
        <w:rPr>
          <w:rFonts w:eastAsia="方正大黑简体"/>
          <w:sz w:val="28"/>
          <w:szCs w:val="28"/>
        </w:rPr>
        <w:t>2</w:t>
      </w:r>
      <w:r>
        <w:rPr>
          <w:rFonts w:hint="eastAsia" w:eastAsia="方正大黑简体"/>
          <w:sz w:val="28"/>
          <w:szCs w:val="28"/>
        </w:rPr>
        <w:t>：黄冈师范学院实践与创新学分</w:t>
      </w:r>
      <w:r>
        <w:rPr>
          <w:rFonts w:hint="eastAsia" w:hAnsi="新宋体" w:eastAsia="方正大黑简体"/>
          <w:sz w:val="28"/>
          <w:szCs w:val="28"/>
        </w:rPr>
        <w:t>类</w:t>
      </w:r>
      <w:r>
        <w:rPr>
          <w:rFonts w:hint="eastAsia" w:eastAsia="方正大黑简体"/>
          <w:sz w:val="28"/>
          <w:szCs w:val="28"/>
        </w:rPr>
        <w:t>别</w:t>
      </w:r>
      <w:r>
        <w:rPr>
          <w:rFonts w:hint="eastAsia" w:hAnsi="新宋体" w:eastAsia="方正大黑简体"/>
          <w:sz w:val="28"/>
          <w:szCs w:val="28"/>
        </w:rPr>
        <w:t>设置及</w:t>
      </w:r>
      <w:r>
        <w:rPr>
          <w:rFonts w:hint="eastAsia" w:eastAsia="方正大黑简体"/>
          <w:sz w:val="28"/>
          <w:szCs w:val="28"/>
        </w:rPr>
        <w:t>计分标准</w:t>
      </w:r>
    </w:p>
    <w:tbl>
      <w:tblPr>
        <w:tblStyle w:val="7"/>
        <w:tblW w:w="14037"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28" w:type="dxa"/>
          <w:bottom w:w="0" w:type="dxa"/>
          <w:right w:w="28" w:type="dxa"/>
        </w:tblCellMar>
      </w:tblPr>
      <w:tblGrid>
        <w:gridCol w:w="796"/>
        <w:gridCol w:w="1417"/>
        <w:gridCol w:w="1418"/>
        <w:gridCol w:w="2835"/>
        <w:gridCol w:w="992"/>
        <w:gridCol w:w="1843"/>
        <w:gridCol w:w="473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28" w:type="dxa"/>
            <w:bottom w:w="0" w:type="dxa"/>
            <w:right w:w="28" w:type="dxa"/>
          </w:tblCellMar>
        </w:tblPrEx>
        <w:trPr>
          <w:trHeight w:val="454" w:hRule="atLeast"/>
          <w:tblHeader/>
          <w:jc w:val="center"/>
        </w:trPr>
        <w:tc>
          <w:tcPr>
            <w:tcW w:w="796" w:type="dxa"/>
            <w:tcBorders>
              <w:top w:val="single" w:color="000000" w:sz="12" w:space="0"/>
              <w:bottom w:val="single" w:color="000000" w:sz="6" w:space="0"/>
            </w:tcBorders>
            <w:shd w:val="clear" w:color="auto" w:fill="auto"/>
            <w:vAlign w:val="center"/>
          </w:tcPr>
          <w:p>
            <w:pPr>
              <w:jc w:val="center"/>
            </w:pPr>
            <w:r>
              <w:rPr>
                <w:rFonts w:hint="eastAsia"/>
              </w:rPr>
              <w:t>类别</w:t>
            </w:r>
          </w:p>
        </w:tc>
        <w:tc>
          <w:tcPr>
            <w:tcW w:w="2835" w:type="dxa"/>
            <w:gridSpan w:val="2"/>
            <w:tcBorders>
              <w:top w:val="single" w:color="000000" w:sz="12" w:space="0"/>
              <w:bottom w:val="single" w:color="000000" w:sz="6" w:space="0"/>
            </w:tcBorders>
            <w:shd w:val="clear" w:color="auto" w:fill="auto"/>
            <w:vAlign w:val="center"/>
          </w:tcPr>
          <w:p>
            <w:pPr>
              <w:jc w:val="center"/>
            </w:pPr>
            <w:r>
              <w:rPr>
                <w:rFonts w:hint="eastAsia"/>
              </w:rPr>
              <w:t>项目类型</w:t>
            </w:r>
          </w:p>
        </w:tc>
        <w:tc>
          <w:tcPr>
            <w:tcW w:w="2835" w:type="dxa"/>
            <w:tcBorders>
              <w:top w:val="single" w:color="000000" w:sz="12" w:space="0"/>
              <w:bottom w:val="single" w:color="000000" w:sz="6" w:space="0"/>
            </w:tcBorders>
            <w:shd w:val="clear" w:color="auto" w:fill="auto"/>
            <w:vAlign w:val="center"/>
          </w:tcPr>
          <w:p>
            <w:pPr>
              <w:jc w:val="center"/>
            </w:pPr>
            <w:r>
              <w:rPr>
                <w:rFonts w:hint="eastAsia"/>
              </w:rPr>
              <w:t>认定标准</w:t>
            </w:r>
          </w:p>
        </w:tc>
        <w:tc>
          <w:tcPr>
            <w:tcW w:w="992" w:type="dxa"/>
            <w:tcBorders>
              <w:top w:val="single" w:color="000000" w:sz="12" w:space="0"/>
              <w:bottom w:val="single" w:color="000000" w:sz="6" w:space="0"/>
            </w:tcBorders>
            <w:shd w:val="clear" w:color="auto" w:fill="auto"/>
            <w:vAlign w:val="center"/>
          </w:tcPr>
          <w:p>
            <w:pPr>
              <w:jc w:val="center"/>
            </w:pPr>
            <w:r>
              <w:rPr>
                <w:rFonts w:hint="eastAsia"/>
              </w:rPr>
              <w:t>学分</w:t>
            </w:r>
          </w:p>
        </w:tc>
        <w:tc>
          <w:tcPr>
            <w:tcW w:w="1843" w:type="dxa"/>
            <w:tcBorders>
              <w:top w:val="single" w:color="000000" w:sz="12" w:space="0"/>
              <w:bottom w:val="single" w:color="000000" w:sz="6" w:space="0"/>
            </w:tcBorders>
            <w:shd w:val="clear" w:color="auto" w:fill="auto"/>
            <w:vAlign w:val="center"/>
          </w:tcPr>
          <w:p>
            <w:pPr>
              <w:jc w:val="center"/>
            </w:pPr>
            <w:r>
              <w:rPr>
                <w:rFonts w:hint="eastAsia"/>
              </w:rPr>
              <w:t>认定单位</w:t>
            </w:r>
          </w:p>
        </w:tc>
        <w:tc>
          <w:tcPr>
            <w:tcW w:w="4736" w:type="dxa"/>
            <w:tcBorders>
              <w:top w:val="single" w:color="000000" w:sz="12" w:space="0"/>
              <w:bottom w:val="single" w:color="000000" w:sz="6" w:space="0"/>
            </w:tcBorders>
            <w:shd w:val="clear" w:color="auto" w:fill="auto"/>
            <w:vAlign w:val="center"/>
          </w:tcPr>
          <w:p>
            <w:pPr>
              <w:jc w:val="center"/>
            </w:pPr>
            <w:r>
              <w:rPr>
                <w:rFonts w:hint="eastAsia"/>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28" w:type="dxa"/>
            <w:bottom w:w="0" w:type="dxa"/>
            <w:right w:w="28" w:type="dxa"/>
          </w:tblCellMar>
        </w:tblPrEx>
        <w:trPr>
          <w:trHeight w:val="425" w:hRule="atLeast"/>
          <w:jc w:val="center"/>
        </w:trPr>
        <w:tc>
          <w:tcPr>
            <w:tcW w:w="796" w:type="dxa"/>
            <w:vMerge w:val="restart"/>
            <w:vAlign w:val="center"/>
          </w:tcPr>
          <w:p>
            <w:pPr>
              <w:spacing w:line="360" w:lineRule="auto"/>
              <w:jc w:val="center"/>
            </w:pPr>
            <w:r>
              <w:rPr>
                <w:rFonts w:hint="eastAsia"/>
              </w:rPr>
              <w:t>实</w:t>
            </w:r>
          </w:p>
          <w:p>
            <w:pPr>
              <w:spacing w:line="360" w:lineRule="auto"/>
              <w:jc w:val="center"/>
            </w:pPr>
            <w:r>
              <w:rPr>
                <w:rFonts w:hint="eastAsia"/>
              </w:rPr>
              <w:t>践</w:t>
            </w:r>
          </w:p>
          <w:p>
            <w:pPr>
              <w:spacing w:line="360" w:lineRule="auto"/>
              <w:jc w:val="center"/>
            </w:pPr>
            <w:r>
              <w:rPr>
                <w:rFonts w:hint="eastAsia"/>
              </w:rPr>
              <w:t>课</w:t>
            </w:r>
          </w:p>
          <w:p>
            <w:pPr>
              <w:spacing w:line="360" w:lineRule="auto"/>
              <w:jc w:val="center"/>
            </w:pPr>
            <w:r>
              <w:rPr>
                <w:rFonts w:hint="eastAsia"/>
              </w:rPr>
              <w:t>程</w:t>
            </w:r>
          </w:p>
        </w:tc>
        <w:tc>
          <w:tcPr>
            <w:tcW w:w="5670" w:type="dxa"/>
            <w:gridSpan w:val="3"/>
            <w:vAlign w:val="center"/>
          </w:tcPr>
          <w:p>
            <w:pPr>
              <w:jc w:val="left"/>
            </w:pPr>
            <w:r>
              <w:rPr>
                <w:rFonts w:hint="eastAsia"/>
              </w:rPr>
              <w:t>综合性、设计性实验周</w:t>
            </w:r>
          </w:p>
        </w:tc>
        <w:tc>
          <w:tcPr>
            <w:tcW w:w="992" w:type="dxa"/>
            <w:vAlign w:val="center"/>
          </w:tcPr>
          <w:p>
            <w:pPr>
              <w:jc w:val="center"/>
            </w:pPr>
            <w:r>
              <w:t>2</w:t>
            </w:r>
          </w:p>
        </w:tc>
        <w:tc>
          <w:tcPr>
            <w:tcW w:w="1843" w:type="dxa"/>
            <w:vAlign w:val="center"/>
          </w:tcPr>
          <w:p>
            <w:pPr>
              <w:jc w:val="center"/>
            </w:pPr>
            <w:r>
              <w:rPr>
                <w:rFonts w:hint="eastAsia"/>
              </w:rPr>
              <w:t>教学学院</w:t>
            </w:r>
          </w:p>
        </w:tc>
        <w:tc>
          <w:tcPr>
            <w:tcW w:w="4736" w:type="dxa"/>
            <w:vMerge w:val="restart"/>
            <w:vAlign w:val="center"/>
          </w:tcPr>
          <w:p>
            <w:pPr>
              <w:ind w:firstLine="210" w:firstLineChars="100"/>
            </w:pPr>
            <w:r>
              <w:rPr>
                <w:rFonts w:hint="eastAsia"/>
              </w:rPr>
              <w:t>认定标准见</w:t>
            </w:r>
            <w:r>
              <w:rPr>
                <w:rFonts w:hint="eastAsia" w:eastAsia="新宋体"/>
              </w:rPr>
              <w:t>《实践与创新学分认定办法》（校教</w:t>
            </w:r>
            <w:r>
              <w:rPr>
                <w:rFonts w:eastAsia="新宋体"/>
              </w:rPr>
              <w:t>[2015]9</w:t>
            </w:r>
            <w:r>
              <w:rPr>
                <w:rFonts w:hint="eastAsia" w:eastAsia="新宋体"/>
              </w:rPr>
              <w:t>号文件）（素质拓展讲座认定标准为每半天</w:t>
            </w:r>
            <w:r>
              <w:rPr>
                <w:rFonts w:eastAsia="新宋体"/>
              </w:rPr>
              <w:t>0.2</w:t>
            </w:r>
            <w:r>
              <w:rPr>
                <w:rFonts w:hint="eastAsia" w:eastAsia="新宋体"/>
              </w:rPr>
              <w:t>学分，此项不超过</w:t>
            </w:r>
            <w:r>
              <w:rPr>
                <w:rFonts w:eastAsia="新宋体"/>
              </w:rPr>
              <w:t>3</w:t>
            </w:r>
            <w:r>
              <w:rPr>
                <w:rFonts w:hint="eastAsia" w:eastAsia="新宋体"/>
              </w:rPr>
              <w:t>学分）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5670" w:type="dxa"/>
            <w:gridSpan w:val="3"/>
            <w:vAlign w:val="center"/>
          </w:tcPr>
          <w:p>
            <w:pPr>
              <w:jc w:val="left"/>
            </w:pPr>
            <w:r>
              <w:rPr>
                <w:rFonts w:hint="eastAsia"/>
              </w:rPr>
              <w:t>专业认知综合课程实践</w:t>
            </w:r>
          </w:p>
        </w:tc>
        <w:tc>
          <w:tcPr>
            <w:tcW w:w="992" w:type="dxa"/>
            <w:vAlign w:val="center"/>
          </w:tcPr>
          <w:p>
            <w:pPr>
              <w:jc w:val="center"/>
            </w:pPr>
            <w:r>
              <w:t>3</w:t>
            </w:r>
          </w:p>
        </w:tc>
        <w:tc>
          <w:tcPr>
            <w:tcW w:w="1843" w:type="dxa"/>
            <w:vAlign w:val="center"/>
          </w:tcPr>
          <w:p>
            <w:pPr>
              <w:jc w:val="center"/>
            </w:pPr>
            <w:r>
              <w:rPr>
                <w:rFonts w:hint="eastAsia"/>
              </w:rPr>
              <w:t>教学学院</w:t>
            </w:r>
          </w:p>
        </w:tc>
        <w:tc>
          <w:tcPr>
            <w:tcW w:w="4736" w:type="dxa"/>
            <w:vMerge w:val="continue"/>
            <w:vAlign w:val="center"/>
          </w:tcPr>
          <w:p>
            <w:pPr>
              <w:ind w:firstLine="210" w:firstLineChars="10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5670" w:type="dxa"/>
            <w:gridSpan w:val="3"/>
            <w:vAlign w:val="center"/>
          </w:tcPr>
          <w:p>
            <w:pPr>
              <w:jc w:val="left"/>
            </w:pPr>
            <w:r>
              <w:rPr>
                <w:rFonts w:hint="eastAsia"/>
              </w:rPr>
              <w:t>毕业论文（毕业设计）（必修）</w:t>
            </w:r>
          </w:p>
        </w:tc>
        <w:tc>
          <w:tcPr>
            <w:tcW w:w="992" w:type="dxa"/>
            <w:vAlign w:val="center"/>
          </w:tcPr>
          <w:p>
            <w:pPr>
              <w:jc w:val="center"/>
            </w:pPr>
            <w:r>
              <w:t>6</w:t>
            </w:r>
          </w:p>
        </w:tc>
        <w:tc>
          <w:tcPr>
            <w:tcW w:w="1843" w:type="dxa"/>
            <w:vAlign w:val="center"/>
          </w:tcPr>
          <w:p>
            <w:pPr>
              <w:jc w:val="center"/>
            </w:pPr>
            <w:r>
              <w:rPr>
                <w:rFonts w:hint="eastAsia"/>
              </w:rPr>
              <w:t>教学学院</w:t>
            </w:r>
          </w:p>
        </w:tc>
        <w:tc>
          <w:tcPr>
            <w:tcW w:w="4736" w:type="dxa"/>
            <w:vMerge w:val="continue"/>
            <w:vAlign w:val="center"/>
          </w:tcPr>
          <w:p>
            <w:pPr>
              <w:ind w:firstLine="210" w:firstLineChars="10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5670" w:type="dxa"/>
            <w:gridSpan w:val="3"/>
            <w:vAlign w:val="center"/>
          </w:tcPr>
          <w:p>
            <w:pPr>
              <w:jc w:val="left"/>
            </w:pPr>
            <w:r>
              <w:rPr>
                <w:rFonts w:hint="eastAsia"/>
              </w:rPr>
              <w:t>大学英语（或计算机）能力提高班</w:t>
            </w:r>
          </w:p>
        </w:tc>
        <w:tc>
          <w:tcPr>
            <w:tcW w:w="992" w:type="dxa"/>
            <w:vAlign w:val="center"/>
          </w:tcPr>
          <w:p>
            <w:pPr>
              <w:jc w:val="center"/>
            </w:pPr>
            <w:r>
              <w:rPr>
                <w:rFonts w:hint="eastAsia"/>
              </w:rPr>
              <w:t>－</w:t>
            </w:r>
          </w:p>
        </w:tc>
        <w:tc>
          <w:tcPr>
            <w:tcW w:w="1843" w:type="dxa"/>
            <w:vAlign w:val="center"/>
          </w:tcPr>
          <w:p>
            <w:pPr>
              <w:jc w:val="center"/>
            </w:pPr>
            <w:r>
              <w:rPr>
                <w:rFonts w:hint="eastAsia"/>
              </w:rPr>
              <w:t>教学学院</w:t>
            </w:r>
          </w:p>
        </w:tc>
        <w:tc>
          <w:tcPr>
            <w:tcW w:w="4736" w:type="dxa"/>
            <w:vMerge w:val="continue"/>
            <w:vAlign w:val="center"/>
          </w:tcPr>
          <w:p>
            <w:pPr>
              <w:ind w:firstLine="210" w:firstLineChars="10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5670" w:type="dxa"/>
            <w:gridSpan w:val="3"/>
            <w:vAlign w:val="center"/>
          </w:tcPr>
          <w:p>
            <w:pPr>
              <w:jc w:val="left"/>
            </w:pPr>
            <w:r>
              <w:rPr>
                <w:rFonts w:hint="eastAsia"/>
              </w:rPr>
              <w:t>素质拓展讲座</w:t>
            </w:r>
          </w:p>
        </w:tc>
        <w:tc>
          <w:tcPr>
            <w:tcW w:w="992" w:type="dxa"/>
            <w:vAlign w:val="center"/>
          </w:tcPr>
          <w:p>
            <w:pPr>
              <w:jc w:val="center"/>
            </w:pPr>
            <w:r>
              <w:t>3</w:t>
            </w:r>
          </w:p>
        </w:tc>
        <w:tc>
          <w:tcPr>
            <w:tcW w:w="1843" w:type="dxa"/>
            <w:vAlign w:val="center"/>
          </w:tcPr>
          <w:p>
            <w:pPr>
              <w:jc w:val="center"/>
            </w:pPr>
            <w:r>
              <w:rPr>
                <w:rFonts w:hint="eastAsia"/>
              </w:rPr>
              <w:t>教学学院</w:t>
            </w:r>
          </w:p>
        </w:tc>
        <w:tc>
          <w:tcPr>
            <w:tcW w:w="4736" w:type="dxa"/>
            <w:vMerge w:val="continue"/>
            <w:vAlign w:val="center"/>
          </w:tcPr>
          <w:p>
            <w:pPr>
              <w:ind w:firstLine="210" w:firstLineChars="100"/>
              <w:jc w:val="cente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restart"/>
            <w:shd w:val="clear" w:color="auto" w:fill="E6E6E6"/>
            <w:vAlign w:val="center"/>
          </w:tcPr>
          <w:p>
            <w:pPr>
              <w:spacing w:line="360" w:lineRule="auto"/>
              <w:jc w:val="center"/>
              <w:rPr>
                <w:rFonts w:ascii="新宋体" w:hAnsi="新宋体" w:eastAsia="新宋体"/>
                <w:szCs w:val="21"/>
              </w:rPr>
            </w:pPr>
            <w:r>
              <w:rPr>
                <w:rFonts w:hint="eastAsia" w:ascii="新宋体" w:hAnsi="新宋体" w:eastAsia="新宋体"/>
                <w:szCs w:val="21"/>
              </w:rPr>
              <w:t>学</w:t>
            </w:r>
          </w:p>
          <w:p>
            <w:pPr>
              <w:spacing w:line="360" w:lineRule="auto"/>
              <w:jc w:val="center"/>
              <w:rPr>
                <w:rFonts w:ascii="新宋体" w:hAnsi="新宋体" w:eastAsia="新宋体"/>
                <w:szCs w:val="21"/>
              </w:rPr>
            </w:pPr>
            <w:r>
              <w:rPr>
                <w:rFonts w:hint="eastAsia" w:ascii="新宋体" w:hAnsi="新宋体" w:eastAsia="新宋体"/>
                <w:szCs w:val="21"/>
              </w:rPr>
              <w:t>科</w:t>
            </w:r>
          </w:p>
          <w:p>
            <w:pPr>
              <w:spacing w:line="360" w:lineRule="auto"/>
              <w:jc w:val="center"/>
              <w:rPr>
                <w:rFonts w:ascii="新宋体" w:hAnsi="新宋体" w:eastAsia="新宋体"/>
                <w:szCs w:val="21"/>
              </w:rPr>
            </w:pPr>
            <w:r>
              <w:rPr>
                <w:rFonts w:hint="eastAsia" w:ascii="新宋体" w:hAnsi="新宋体" w:eastAsia="新宋体"/>
                <w:szCs w:val="21"/>
              </w:rPr>
              <w:t>竞</w:t>
            </w:r>
          </w:p>
          <w:p>
            <w:pPr>
              <w:spacing w:line="360" w:lineRule="auto"/>
              <w:jc w:val="center"/>
              <w:rPr>
                <w:rFonts w:ascii="新宋体" w:hAnsi="新宋体" w:eastAsia="新宋体"/>
                <w:szCs w:val="21"/>
              </w:rPr>
            </w:pPr>
            <w:r>
              <w:rPr>
                <w:rFonts w:hint="eastAsia" w:ascii="新宋体" w:hAnsi="新宋体" w:eastAsia="新宋体"/>
                <w:szCs w:val="21"/>
              </w:rPr>
              <w:t>赛</w:t>
            </w:r>
          </w:p>
        </w:tc>
        <w:tc>
          <w:tcPr>
            <w:tcW w:w="2835" w:type="dxa"/>
            <w:gridSpan w:val="2"/>
            <w:vMerge w:val="restart"/>
            <w:shd w:val="clear" w:color="auto" w:fill="E6E6E6"/>
            <w:vAlign w:val="center"/>
          </w:tcPr>
          <w:p>
            <w:pPr>
              <w:spacing w:line="360" w:lineRule="auto"/>
              <w:jc w:val="center"/>
              <w:rPr>
                <w:rFonts w:ascii="新宋体" w:hAnsi="新宋体" w:eastAsia="新宋体"/>
                <w:szCs w:val="21"/>
              </w:rPr>
            </w:pPr>
            <w:r>
              <w:rPr>
                <w:rFonts w:hint="eastAsia" w:ascii="新宋体" w:hAnsi="新宋体" w:eastAsia="新宋体"/>
                <w:szCs w:val="21"/>
              </w:rPr>
              <w:t>国家级</w:t>
            </w:r>
          </w:p>
        </w:tc>
        <w:tc>
          <w:tcPr>
            <w:tcW w:w="2835" w:type="dxa"/>
            <w:shd w:val="clear" w:color="auto" w:fill="E6E6E6"/>
            <w:vAlign w:val="center"/>
          </w:tcPr>
          <w:p>
            <w:pPr>
              <w:spacing w:line="360" w:lineRule="auto"/>
              <w:jc w:val="left"/>
              <w:rPr>
                <w:rFonts w:ascii="新宋体" w:hAnsi="新宋体" w:eastAsia="新宋体"/>
                <w:szCs w:val="21"/>
              </w:rPr>
            </w:pPr>
            <w:r>
              <w:rPr>
                <w:rFonts w:hint="eastAsia" w:ascii="新宋体" w:hAnsi="新宋体" w:eastAsia="新宋体"/>
                <w:szCs w:val="21"/>
              </w:rPr>
              <w:t>一等奖</w:t>
            </w:r>
            <w:r>
              <w:rPr>
                <w:rFonts w:hint="eastAsia" w:cs="宋体"/>
                <w:kern w:val="0"/>
                <w:szCs w:val="21"/>
              </w:rPr>
              <w:t>（含特等奖）</w:t>
            </w:r>
          </w:p>
        </w:tc>
        <w:tc>
          <w:tcPr>
            <w:tcW w:w="992" w:type="dxa"/>
            <w:shd w:val="clear" w:color="auto" w:fill="E6E6E6"/>
            <w:vAlign w:val="center"/>
          </w:tcPr>
          <w:p>
            <w:pPr>
              <w:jc w:val="center"/>
            </w:pPr>
            <w:r>
              <w:t>5</w:t>
            </w:r>
          </w:p>
        </w:tc>
        <w:tc>
          <w:tcPr>
            <w:tcW w:w="1843" w:type="dxa"/>
            <w:vMerge w:val="restart"/>
            <w:shd w:val="clear" w:color="auto" w:fill="E6E6E6"/>
            <w:vAlign w:val="center"/>
          </w:tcPr>
          <w:p>
            <w:pPr>
              <w:spacing w:line="360" w:lineRule="auto"/>
              <w:jc w:val="center"/>
              <w:rPr>
                <w:rFonts w:ascii="新宋体" w:hAnsi="新宋体" w:eastAsia="新宋体"/>
                <w:szCs w:val="21"/>
              </w:rPr>
            </w:pPr>
            <w:r>
              <w:rPr>
                <w:rFonts w:hint="eastAsia" w:ascii="新宋体" w:hAnsi="新宋体" w:eastAsia="新宋体"/>
                <w:szCs w:val="21"/>
              </w:rPr>
              <w:t>参赛组织单位</w:t>
            </w:r>
          </w:p>
        </w:tc>
        <w:tc>
          <w:tcPr>
            <w:tcW w:w="4736" w:type="dxa"/>
            <w:vMerge w:val="restart"/>
            <w:shd w:val="clear" w:color="auto" w:fill="E6E6E6"/>
            <w:vAlign w:val="center"/>
          </w:tcPr>
          <w:p>
            <w:pPr>
              <w:ind w:firstLine="210" w:firstLineChars="100"/>
            </w:pPr>
            <w:r>
              <w:t>1</w:t>
            </w:r>
            <w:r>
              <w:rPr>
                <w:rFonts w:hint="eastAsia"/>
              </w:rPr>
              <w:t>．获奖认定须出具获奖证书或举办单位文件；</w:t>
            </w:r>
          </w:p>
          <w:p>
            <w:pPr>
              <w:ind w:firstLine="210" w:firstLineChars="100"/>
            </w:pPr>
            <w:r>
              <w:t>2</w:t>
            </w:r>
            <w:r>
              <w:rPr>
                <w:rFonts w:hint="eastAsia"/>
              </w:rPr>
              <w:t>．获团体赛奖项的，若成员间有主次之分，成员所获学分按表中的分值依排名次序递减</w:t>
            </w:r>
            <w:r>
              <w:t>0.5</w:t>
            </w:r>
            <w:r>
              <w:rPr>
                <w:rFonts w:hint="eastAsia"/>
              </w:rPr>
              <w:t>个学分，最低按</w:t>
            </w:r>
            <w:r>
              <w:t>0.5</w:t>
            </w:r>
            <w:r>
              <w:rPr>
                <w:rFonts w:hint="eastAsia"/>
              </w:rPr>
              <w:t>分计算，下同；</w:t>
            </w:r>
          </w:p>
          <w:p>
            <w:pPr>
              <w:ind w:firstLine="210" w:firstLineChars="100"/>
              <w:rPr>
                <w:rFonts w:eastAsia="新宋体"/>
              </w:rPr>
            </w:pPr>
            <w:r>
              <w:t>3</w:t>
            </w:r>
            <w:r>
              <w:rPr>
                <w:rFonts w:hint="eastAsia"/>
              </w:rPr>
              <w:t>．同一竞赛一年内就高申请一项。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spacing w:line="360" w:lineRule="auto"/>
              <w:jc w:val="center"/>
              <w:rPr>
                <w:rFonts w:ascii="新宋体" w:hAnsi="新宋体" w:eastAsia="新宋体"/>
                <w:szCs w:val="21"/>
              </w:rPr>
            </w:pPr>
          </w:p>
        </w:tc>
        <w:tc>
          <w:tcPr>
            <w:tcW w:w="2835" w:type="dxa"/>
            <w:gridSpan w:val="2"/>
            <w:vMerge w:val="continue"/>
            <w:shd w:val="clear" w:color="auto" w:fill="E6E6E6"/>
            <w:vAlign w:val="center"/>
          </w:tcPr>
          <w:p>
            <w:pPr>
              <w:spacing w:line="360" w:lineRule="auto"/>
              <w:jc w:val="center"/>
              <w:rPr>
                <w:rFonts w:ascii="新宋体" w:hAnsi="新宋体" w:eastAsia="新宋体"/>
                <w:szCs w:val="21"/>
              </w:rPr>
            </w:pPr>
          </w:p>
        </w:tc>
        <w:tc>
          <w:tcPr>
            <w:tcW w:w="2835" w:type="dxa"/>
            <w:shd w:val="clear" w:color="auto" w:fill="E6E6E6"/>
            <w:vAlign w:val="center"/>
          </w:tcPr>
          <w:p>
            <w:pPr>
              <w:spacing w:line="360" w:lineRule="auto"/>
              <w:jc w:val="left"/>
              <w:rPr>
                <w:rFonts w:ascii="新宋体" w:hAnsi="新宋体" w:eastAsia="新宋体"/>
                <w:szCs w:val="21"/>
              </w:rPr>
            </w:pPr>
            <w:r>
              <w:rPr>
                <w:rFonts w:hint="eastAsia" w:ascii="新宋体" w:hAnsi="新宋体" w:eastAsia="新宋体"/>
                <w:szCs w:val="21"/>
              </w:rPr>
              <w:t>二等奖</w:t>
            </w:r>
          </w:p>
        </w:tc>
        <w:tc>
          <w:tcPr>
            <w:tcW w:w="992" w:type="dxa"/>
            <w:shd w:val="clear" w:color="auto" w:fill="E6E6E6"/>
            <w:vAlign w:val="center"/>
          </w:tcPr>
          <w:p>
            <w:pPr>
              <w:jc w:val="center"/>
            </w:pPr>
            <w:r>
              <w:t>4</w:t>
            </w:r>
          </w:p>
        </w:tc>
        <w:tc>
          <w:tcPr>
            <w:tcW w:w="1843" w:type="dxa"/>
            <w:vMerge w:val="continue"/>
            <w:shd w:val="clear" w:color="auto" w:fill="E6E6E6"/>
            <w:vAlign w:val="center"/>
          </w:tcPr>
          <w:p>
            <w:pPr>
              <w:spacing w:line="360" w:lineRule="auto"/>
              <w:jc w:val="center"/>
              <w:rPr>
                <w:rFonts w:ascii="新宋体" w:hAnsi="新宋体" w:eastAsia="新宋体"/>
                <w:szCs w:val="21"/>
              </w:rPr>
            </w:pPr>
          </w:p>
        </w:tc>
        <w:tc>
          <w:tcPr>
            <w:tcW w:w="4736" w:type="dxa"/>
            <w:vMerge w:val="continue"/>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spacing w:line="360" w:lineRule="auto"/>
              <w:jc w:val="center"/>
              <w:rPr>
                <w:rFonts w:ascii="新宋体" w:hAnsi="新宋体" w:eastAsia="新宋体"/>
                <w:szCs w:val="21"/>
              </w:rPr>
            </w:pPr>
          </w:p>
        </w:tc>
        <w:tc>
          <w:tcPr>
            <w:tcW w:w="2835" w:type="dxa"/>
            <w:gridSpan w:val="2"/>
            <w:vMerge w:val="continue"/>
            <w:shd w:val="clear" w:color="auto" w:fill="E6E6E6"/>
            <w:vAlign w:val="center"/>
          </w:tcPr>
          <w:p>
            <w:pPr>
              <w:spacing w:line="360" w:lineRule="auto"/>
              <w:jc w:val="center"/>
              <w:rPr>
                <w:rFonts w:ascii="新宋体" w:hAnsi="新宋体" w:eastAsia="新宋体"/>
                <w:szCs w:val="21"/>
              </w:rPr>
            </w:pPr>
          </w:p>
        </w:tc>
        <w:tc>
          <w:tcPr>
            <w:tcW w:w="2835" w:type="dxa"/>
            <w:shd w:val="clear" w:color="auto" w:fill="E6E6E6"/>
            <w:vAlign w:val="center"/>
          </w:tcPr>
          <w:p>
            <w:pPr>
              <w:spacing w:line="360" w:lineRule="auto"/>
              <w:jc w:val="left"/>
              <w:rPr>
                <w:rFonts w:ascii="新宋体" w:hAnsi="新宋体" w:eastAsia="新宋体"/>
                <w:szCs w:val="21"/>
              </w:rPr>
            </w:pPr>
            <w:r>
              <w:rPr>
                <w:rFonts w:hint="eastAsia" w:ascii="新宋体" w:hAnsi="新宋体" w:eastAsia="新宋体"/>
                <w:szCs w:val="21"/>
              </w:rPr>
              <w:t>三等奖</w:t>
            </w:r>
          </w:p>
        </w:tc>
        <w:tc>
          <w:tcPr>
            <w:tcW w:w="992" w:type="dxa"/>
            <w:shd w:val="clear" w:color="auto" w:fill="E6E6E6"/>
            <w:vAlign w:val="center"/>
          </w:tcPr>
          <w:p>
            <w:pPr>
              <w:jc w:val="center"/>
            </w:pPr>
            <w:r>
              <w:t>3</w:t>
            </w:r>
          </w:p>
        </w:tc>
        <w:tc>
          <w:tcPr>
            <w:tcW w:w="1843" w:type="dxa"/>
            <w:vMerge w:val="continue"/>
            <w:shd w:val="clear" w:color="auto" w:fill="E6E6E6"/>
            <w:vAlign w:val="center"/>
          </w:tcPr>
          <w:p>
            <w:pPr>
              <w:spacing w:line="360" w:lineRule="auto"/>
              <w:jc w:val="center"/>
              <w:rPr>
                <w:rFonts w:ascii="新宋体" w:hAnsi="新宋体" w:eastAsia="新宋体"/>
                <w:szCs w:val="21"/>
              </w:rPr>
            </w:pPr>
          </w:p>
        </w:tc>
        <w:tc>
          <w:tcPr>
            <w:tcW w:w="4736" w:type="dxa"/>
            <w:vMerge w:val="continue"/>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spacing w:line="360" w:lineRule="auto"/>
              <w:jc w:val="center"/>
              <w:rPr>
                <w:rFonts w:ascii="新宋体" w:hAnsi="新宋体" w:eastAsia="新宋体"/>
                <w:szCs w:val="21"/>
              </w:rPr>
            </w:pPr>
          </w:p>
        </w:tc>
        <w:tc>
          <w:tcPr>
            <w:tcW w:w="2835" w:type="dxa"/>
            <w:gridSpan w:val="2"/>
            <w:vMerge w:val="restart"/>
            <w:shd w:val="clear" w:color="auto" w:fill="E6E6E6"/>
            <w:vAlign w:val="center"/>
          </w:tcPr>
          <w:p>
            <w:pPr>
              <w:spacing w:line="360" w:lineRule="auto"/>
              <w:jc w:val="center"/>
              <w:rPr>
                <w:rFonts w:ascii="新宋体" w:hAnsi="新宋体" w:eastAsia="新宋体"/>
                <w:szCs w:val="21"/>
              </w:rPr>
            </w:pPr>
            <w:r>
              <w:rPr>
                <w:rFonts w:hint="eastAsia" w:ascii="新宋体" w:hAnsi="新宋体" w:eastAsia="新宋体"/>
                <w:szCs w:val="21"/>
              </w:rPr>
              <w:t>行业、</w:t>
            </w:r>
            <w:r>
              <w:rPr>
                <w:rFonts w:hint="eastAsia"/>
                <w:szCs w:val="21"/>
              </w:rPr>
              <w:t>学会（协会）</w:t>
            </w:r>
            <w:r>
              <w:rPr>
                <w:rFonts w:hint="eastAsia" w:ascii="新宋体" w:hAnsi="新宋体" w:eastAsia="新宋体"/>
                <w:szCs w:val="21"/>
              </w:rPr>
              <w:t>竞赛</w:t>
            </w:r>
          </w:p>
          <w:p>
            <w:pPr>
              <w:spacing w:line="360" w:lineRule="auto"/>
              <w:jc w:val="center"/>
              <w:rPr>
                <w:rFonts w:ascii="新宋体" w:hAnsi="新宋体" w:eastAsia="新宋体"/>
                <w:szCs w:val="21"/>
              </w:rPr>
            </w:pPr>
            <w:r>
              <w:rPr>
                <w:rFonts w:hint="eastAsia" w:ascii="新宋体" w:hAnsi="新宋体" w:eastAsia="新宋体"/>
                <w:szCs w:val="21"/>
              </w:rPr>
              <w:t>省级</w:t>
            </w:r>
            <w:r>
              <w:rPr>
                <w:rFonts w:hint="eastAsia"/>
                <w:szCs w:val="21"/>
              </w:rPr>
              <w:t>政府机构</w:t>
            </w:r>
          </w:p>
        </w:tc>
        <w:tc>
          <w:tcPr>
            <w:tcW w:w="2835" w:type="dxa"/>
            <w:shd w:val="clear" w:color="auto" w:fill="E6E6E6"/>
            <w:vAlign w:val="center"/>
          </w:tcPr>
          <w:p>
            <w:pPr>
              <w:spacing w:line="360" w:lineRule="auto"/>
              <w:jc w:val="left"/>
              <w:rPr>
                <w:rFonts w:ascii="新宋体" w:hAnsi="新宋体" w:eastAsia="新宋体"/>
                <w:szCs w:val="21"/>
              </w:rPr>
            </w:pPr>
            <w:r>
              <w:rPr>
                <w:rFonts w:hint="eastAsia" w:ascii="新宋体" w:hAnsi="新宋体" w:eastAsia="新宋体"/>
                <w:szCs w:val="21"/>
              </w:rPr>
              <w:t>一等奖</w:t>
            </w:r>
            <w:r>
              <w:rPr>
                <w:rFonts w:hint="eastAsia" w:cs="宋体"/>
                <w:kern w:val="0"/>
                <w:szCs w:val="21"/>
              </w:rPr>
              <w:t>（含特等奖）</w:t>
            </w:r>
          </w:p>
        </w:tc>
        <w:tc>
          <w:tcPr>
            <w:tcW w:w="992" w:type="dxa"/>
            <w:shd w:val="clear" w:color="auto" w:fill="E6E6E6"/>
            <w:vAlign w:val="center"/>
          </w:tcPr>
          <w:p>
            <w:pPr>
              <w:jc w:val="center"/>
            </w:pPr>
            <w:r>
              <w:t>3</w:t>
            </w:r>
          </w:p>
        </w:tc>
        <w:tc>
          <w:tcPr>
            <w:tcW w:w="1843" w:type="dxa"/>
            <w:vMerge w:val="restart"/>
            <w:shd w:val="clear" w:color="auto" w:fill="E6E6E6"/>
            <w:vAlign w:val="center"/>
          </w:tcPr>
          <w:p>
            <w:pPr>
              <w:spacing w:line="360" w:lineRule="auto"/>
              <w:jc w:val="center"/>
              <w:rPr>
                <w:rFonts w:ascii="新宋体" w:hAnsi="新宋体" w:eastAsia="新宋体"/>
                <w:szCs w:val="21"/>
              </w:rPr>
            </w:pPr>
            <w:r>
              <w:rPr>
                <w:rFonts w:hint="eastAsia" w:ascii="新宋体" w:hAnsi="新宋体" w:eastAsia="新宋体"/>
                <w:szCs w:val="21"/>
              </w:rPr>
              <w:t>参赛组织单位</w:t>
            </w:r>
          </w:p>
        </w:tc>
        <w:tc>
          <w:tcPr>
            <w:tcW w:w="4736" w:type="dxa"/>
            <w:vMerge w:val="continue"/>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spacing w:line="360" w:lineRule="auto"/>
              <w:jc w:val="center"/>
              <w:rPr>
                <w:rFonts w:ascii="新宋体" w:hAnsi="新宋体" w:eastAsia="新宋体"/>
                <w:szCs w:val="21"/>
              </w:rPr>
            </w:pPr>
          </w:p>
        </w:tc>
        <w:tc>
          <w:tcPr>
            <w:tcW w:w="2835" w:type="dxa"/>
            <w:gridSpan w:val="2"/>
            <w:vMerge w:val="continue"/>
            <w:shd w:val="clear" w:color="auto" w:fill="E6E6E6"/>
            <w:vAlign w:val="center"/>
          </w:tcPr>
          <w:p>
            <w:pPr>
              <w:spacing w:line="360" w:lineRule="auto"/>
              <w:jc w:val="center"/>
              <w:rPr>
                <w:rFonts w:ascii="新宋体" w:hAnsi="新宋体" w:eastAsia="新宋体"/>
                <w:szCs w:val="21"/>
              </w:rPr>
            </w:pPr>
          </w:p>
        </w:tc>
        <w:tc>
          <w:tcPr>
            <w:tcW w:w="2835" w:type="dxa"/>
            <w:shd w:val="clear" w:color="auto" w:fill="E6E6E6"/>
            <w:vAlign w:val="center"/>
          </w:tcPr>
          <w:p>
            <w:pPr>
              <w:spacing w:line="360" w:lineRule="auto"/>
              <w:jc w:val="left"/>
              <w:rPr>
                <w:rFonts w:ascii="新宋体" w:hAnsi="新宋体" w:eastAsia="新宋体"/>
                <w:szCs w:val="21"/>
              </w:rPr>
            </w:pPr>
            <w:r>
              <w:rPr>
                <w:rFonts w:hint="eastAsia" w:ascii="新宋体" w:hAnsi="新宋体" w:eastAsia="新宋体"/>
                <w:szCs w:val="21"/>
              </w:rPr>
              <w:t>二等奖</w:t>
            </w:r>
          </w:p>
        </w:tc>
        <w:tc>
          <w:tcPr>
            <w:tcW w:w="992" w:type="dxa"/>
            <w:shd w:val="clear" w:color="auto" w:fill="E6E6E6"/>
            <w:vAlign w:val="center"/>
          </w:tcPr>
          <w:p>
            <w:pPr>
              <w:jc w:val="center"/>
            </w:pPr>
            <w:r>
              <w:t>2.5</w:t>
            </w:r>
          </w:p>
        </w:tc>
        <w:tc>
          <w:tcPr>
            <w:tcW w:w="1843" w:type="dxa"/>
            <w:vMerge w:val="continue"/>
            <w:shd w:val="clear" w:color="auto" w:fill="E6E6E6"/>
            <w:vAlign w:val="center"/>
          </w:tcPr>
          <w:p>
            <w:pPr>
              <w:spacing w:line="360" w:lineRule="auto"/>
              <w:jc w:val="center"/>
              <w:rPr>
                <w:rFonts w:ascii="新宋体" w:hAnsi="新宋体" w:eastAsia="新宋体"/>
                <w:szCs w:val="21"/>
              </w:rPr>
            </w:pPr>
          </w:p>
        </w:tc>
        <w:tc>
          <w:tcPr>
            <w:tcW w:w="4736" w:type="dxa"/>
            <w:vMerge w:val="continue"/>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spacing w:line="360" w:lineRule="auto"/>
              <w:jc w:val="center"/>
              <w:rPr>
                <w:rFonts w:ascii="新宋体" w:hAnsi="新宋体" w:eastAsia="新宋体"/>
                <w:szCs w:val="21"/>
              </w:rPr>
            </w:pPr>
          </w:p>
        </w:tc>
        <w:tc>
          <w:tcPr>
            <w:tcW w:w="2835" w:type="dxa"/>
            <w:gridSpan w:val="2"/>
            <w:vMerge w:val="continue"/>
            <w:shd w:val="clear" w:color="auto" w:fill="E6E6E6"/>
            <w:vAlign w:val="center"/>
          </w:tcPr>
          <w:p>
            <w:pPr>
              <w:spacing w:line="360" w:lineRule="auto"/>
              <w:jc w:val="center"/>
              <w:rPr>
                <w:rFonts w:ascii="新宋体" w:hAnsi="新宋体" w:eastAsia="新宋体"/>
                <w:szCs w:val="21"/>
              </w:rPr>
            </w:pPr>
          </w:p>
        </w:tc>
        <w:tc>
          <w:tcPr>
            <w:tcW w:w="2835" w:type="dxa"/>
            <w:shd w:val="clear" w:color="auto" w:fill="E6E6E6"/>
            <w:vAlign w:val="center"/>
          </w:tcPr>
          <w:p>
            <w:pPr>
              <w:spacing w:line="360" w:lineRule="auto"/>
              <w:jc w:val="left"/>
              <w:rPr>
                <w:rFonts w:ascii="新宋体" w:hAnsi="新宋体" w:eastAsia="新宋体"/>
                <w:szCs w:val="21"/>
              </w:rPr>
            </w:pPr>
            <w:r>
              <w:rPr>
                <w:rFonts w:hint="eastAsia" w:ascii="新宋体" w:hAnsi="新宋体" w:eastAsia="新宋体"/>
                <w:szCs w:val="21"/>
              </w:rPr>
              <w:t>三等奖</w:t>
            </w:r>
          </w:p>
        </w:tc>
        <w:tc>
          <w:tcPr>
            <w:tcW w:w="992" w:type="dxa"/>
            <w:shd w:val="clear" w:color="auto" w:fill="E6E6E6"/>
            <w:vAlign w:val="center"/>
          </w:tcPr>
          <w:p>
            <w:pPr>
              <w:jc w:val="center"/>
            </w:pPr>
            <w:r>
              <w:t>2</w:t>
            </w:r>
          </w:p>
        </w:tc>
        <w:tc>
          <w:tcPr>
            <w:tcW w:w="1843" w:type="dxa"/>
            <w:vMerge w:val="continue"/>
            <w:shd w:val="clear" w:color="auto" w:fill="E6E6E6"/>
            <w:vAlign w:val="center"/>
          </w:tcPr>
          <w:p>
            <w:pPr>
              <w:spacing w:line="360" w:lineRule="auto"/>
              <w:jc w:val="center"/>
              <w:rPr>
                <w:rFonts w:ascii="新宋体" w:hAnsi="新宋体" w:eastAsia="新宋体"/>
                <w:szCs w:val="21"/>
              </w:rPr>
            </w:pPr>
          </w:p>
        </w:tc>
        <w:tc>
          <w:tcPr>
            <w:tcW w:w="4736" w:type="dxa"/>
            <w:vMerge w:val="continue"/>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spacing w:line="360" w:lineRule="auto"/>
              <w:jc w:val="center"/>
              <w:rPr>
                <w:rFonts w:ascii="新宋体" w:hAnsi="新宋体" w:eastAsia="新宋体"/>
                <w:szCs w:val="21"/>
              </w:rPr>
            </w:pPr>
          </w:p>
        </w:tc>
        <w:tc>
          <w:tcPr>
            <w:tcW w:w="2835" w:type="dxa"/>
            <w:gridSpan w:val="2"/>
            <w:vMerge w:val="restart"/>
            <w:shd w:val="clear" w:color="auto" w:fill="E6E6E6"/>
            <w:vAlign w:val="center"/>
          </w:tcPr>
          <w:p>
            <w:pPr>
              <w:spacing w:line="360" w:lineRule="auto"/>
              <w:jc w:val="center"/>
              <w:rPr>
                <w:rFonts w:ascii="新宋体" w:hAnsi="新宋体" w:eastAsia="新宋体"/>
                <w:szCs w:val="21"/>
              </w:rPr>
            </w:pPr>
            <w:r>
              <w:rPr>
                <w:rFonts w:hint="eastAsia" w:ascii="新宋体" w:hAnsi="新宋体" w:eastAsia="新宋体"/>
                <w:szCs w:val="21"/>
              </w:rPr>
              <w:t>校级竞赛</w:t>
            </w:r>
          </w:p>
          <w:p>
            <w:pPr>
              <w:spacing w:line="360" w:lineRule="auto"/>
              <w:jc w:val="center"/>
              <w:rPr>
                <w:rFonts w:ascii="新宋体" w:hAnsi="新宋体" w:eastAsia="新宋体"/>
                <w:szCs w:val="21"/>
              </w:rPr>
            </w:pPr>
            <w:r>
              <w:rPr>
                <w:rFonts w:hint="eastAsia" w:ascii="新宋体" w:hAnsi="新宋体" w:eastAsia="新宋体"/>
                <w:szCs w:val="21"/>
              </w:rPr>
              <w:t>市级</w:t>
            </w:r>
            <w:r>
              <w:rPr>
                <w:rFonts w:hint="eastAsia"/>
                <w:szCs w:val="21"/>
              </w:rPr>
              <w:t>政府机构</w:t>
            </w:r>
          </w:p>
        </w:tc>
        <w:tc>
          <w:tcPr>
            <w:tcW w:w="2835" w:type="dxa"/>
            <w:shd w:val="clear" w:color="auto" w:fill="E6E6E6"/>
            <w:vAlign w:val="center"/>
          </w:tcPr>
          <w:p>
            <w:pPr>
              <w:spacing w:line="360" w:lineRule="auto"/>
              <w:jc w:val="left"/>
              <w:rPr>
                <w:rFonts w:ascii="新宋体" w:hAnsi="新宋体" w:eastAsia="新宋体"/>
                <w:szCs w:val="21"/>
              </w:rPr>
            </w:pPr>
            <w:r>
              <w:rPr>
                <w:rFonts w:hint="eastAsia" w:ascii="新宋体" w:hAnsi="新宋体" w:eastAsia="新宋体"/>
                <w:szCs w:val="21"/>
              </w:rPr>
              <w:t>一等奖</w:t>
            </w:r>
            <w:r>
              <w:rPr>
                <w:rFonts w:hint="eastAsia" w:cs="宋体"/>
                <w:kern w:val="0"/>
                <w:szCs w:val="21"/>
              </w:rPr>
              <w:t>（含特等奖）</w:t>
            </w:r>
          </w:p>
        </w:tc>
        <w:tc>
          <w:tcPr>
            <w:tcW w:w="992" w:type="dxa"/>
            <w:shd w:val="clear" w:color="auto" w:fill="E6E6E6"/>
            <w:vAlign w:val="center"/>
          </w:tcPr>
          <w:p>
            <w:pPr>
              <w:jc w:val="center"/>
            </w:pPr>
            <w:r>
              <w:t>2</w:t>
            </w:r>
          </w:p>
        </w:tc>
        <w:tc>
          <w:tcPr>
            <w:tcW w:w="1843" w:type="dxa"/>
            <w:vMerge w:val="restart"/>
            <w:shd w:val="clear" w:color="auto" w:fill="E6E6E6"/>
            <w:vAlign w:val="center"/>
          </w:tcPr>
          <w:p>
            <w:pPr>
              <w:spacing w:line="360" w:lineRule="auto"/>
              <w:jc w:val="center"/>
              <w:rPr>
                <w:rFonts w:ascii="新宋体" w:hAnsi="新宋体" w:eastAsia="新宋体"/>
                <w:szCs w:val="21"/>
              </w:rPr>
            </w:pPr>
            <w:r>
              <w:rPr>
                <w:rFonts w:hint="eastAsia" w:ascii="新宋体" w:hAnsi="新宋体" w:eastAsia="新宋体"/>
                <w:szCs w:val="21"/>
              </w:rPr>
              <w:t>主办单位</w:t>
            </w:r>
          </w:p>
        </w:tc>
        <w:tc>
          <w:tcPr>
            <w:tcW w:w="4736" w:type="dxa"/>
            <w:vMerge w:val="continue"/>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spacing w:line="360" w:lineRule="auto"/>
              <w:jc w:val="center"/>
              <w:rPr>
                <w:rFonts w:ascii="新宋体" w:hAnsi="新宋体" w:eastAsia="新宋体"/>
                <w:szCs w:val="21"/>
              </w:rPr>
            </w:pPr>
          </w:p>
        </w:tc>
        <w:tc>
          <w:tcPr>
            <w:tcW w:w="2835" w:type="dxa"/>
            <w:gridSpan w:val="2"/>
            <w:vMerge w:val="continue"/>
            <w:shd w:val="clear" w:color="auto" w:fill="E6E6E6"/>
            <w:vAlign w:val="center"/>
          </w:tcPr>
          <w:p>
            <w:pPr>
              <w:spacing w:line="360" w:lineRule="auto"/>
              <w:jc w:val="center"/>
              <w:rPr>
                <w:rFonts w:ascii="新宋体" w:hAnsi="新宋体" w:eastAsia="新宋体"/>
                <w:szCs w:val="21"/>
              </w:rPr>
            </w:pPr>
          </w:p>
        </w:tc>
        <w:tc>
          <w:tcPr>
            <w:tcW w:w="2835" w:type="dxa"/>
            <w:shd w:val="clear" w:color="auto" w:fill="E6E6E6"/>
            <w:vAlign w:val="center"/>
          </w:tcPr>
          <w:p>
            <w:pPr>
              <w:spacing w:line="360" w:lineRule="auto"/>
              <w:jc w:val="left"/>
              <w:rPr>
                <w:rFonts w:ascii="新宋体" w:hAnsi="新宋体" w:eastAsia="新宋体"/>
                <w:szCs w:val="21"/>
              </w:rPr>
            </w:pPr>
            <w:r>
              <w:rPr>
                <w:rFonts w:hint="eastAsia" w:ascii="新宋体" w:hAnsi="新宋体" w:eastAsia="新宋体"/>
                <w:szCs w:val="21"/>
              </w:rPr>
              <w:t>二等奖</w:t>
            </w:r>
          </w:p>
        </w:tc>
        <w:tc>
          <w:tcPr>
            <w:tcW w:w="992" w:type="dxa"/>
            <w:shd w:val="clear" w:color="auto" w:fill="E6E6E6"/>
            <w:vAlign w:val="center"/>
          </w:tcPr>
          <w:p>
            <w:pPr>
              <w:jc w:val="center"/>
            </w:pPr>
            <w:r>
              <w:t>1.5</w:t>
            </w:r>
          </w:p>
        </w:tc>
        <w:tc>
          <w:tcPr>
            <w:tcW w:w="1843" w:type="dxa"/>
            <w:vMerge w:val="continue"/>
            <w:shd w:val="clear" w:color="auto" w:fill="E6E6E6"/>
            <w:vAlign w:val="center"/>
          </w:tcPr>
          <w:p>
            <w:pPr>
              <w:spacing w:line="360" w:lineRule="auto"/>
              <w:jc w:val="center"/>
              <w:rPr>
                <w:rFonts w:ascii="新宋体" w:hAnsi="新宋体" w:eastAsia="新宋体"/>
                <w:szCs w:val="21"/>
              </w:rPr>
            </w:pPr>
          </w:p>
        </w:tc>
        <w:tc>
          <w:tcPr>
            <w:tcW w:w="4736" w:type="dxa"/>
            <w:vMerge w:val="continue"/>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spacing w:line="360" w:lineRule="auto"/>
              <w:jc w:val="center"/>
              <w:rPr>
                <w:rFonts w:ascii="新宋体" w:hAnsi="新宋体" w:eastAsia="新宋体"/>
                <w:szCs w:val="21"/>
              </w:rPr>
            </w:pPr>
          </w:p>
        </w:tc>
        <w:tc>
          <w:tcPr>
            <w:tcW w:w="2835" w:type="dxa"/>
            <w:gridSpan w:val="2"/>
            <w:vMerge w:val="continue"/>
            <w:shd w:val="clear" w:color="auto" w:fill="E6E6E6"/>
            <w:vAlign w:val="center"/>
          </w:tcPr>
          <w:p>
            <w:pPr>
              <w:spacing w:line="360" w:lineRule="auto"/>
              <w:jc w:val="center"/>
              <w:rPr>
                <w:rFonts w:ascii="新宋体" w:hAnsi="新宋体" w:eastAsia="新宋体"/>
                <w:szCs w:val="21"/>
              </w:rPr>
            </w:pPr>
          </w:p>
        </w:tc>
        <w:tc>
          <w:tcPr>
            <w:tcW w:w="2835" w:type="dxa"/>
            <w:shd w:val="clear" w:color="auto" w:fill="E6E6E6"/>
            <w:vAlign w:val="center"/>
          </w:tcPr>
          <w:p>
            <w:pPr>
              <w:spacing w:line="360" w:lineRule="auto"/>
              <w:jc w:val="left"/>
              <w:rPr>
                <w:rFonts w:ascii="新宋体" w:hAnsi="新宋体" w:eastAsia="新宋体"/>
                <w:szCs w:val="21"/>
              </w:rPr>
            </w:pPr>
            <w:r>
              <w:rPr>
                <w:rFonts w:hint="eastAsia" w:ascii="新宋体" w:hAnsi="新宋体" w:eastAsia="新宋体"/>
                <w:szCs w:val="21"/>
              </w:rPr>
              <w:t>三等奖</w:t>
            </w:r>
          </w:p>
        </w:tc>
        <w:tc>
          <w:tcPr>
            <w:tcW w:w="992" w:type="dxa"/>
            <w:shd w:val="clear" w:color="auto" w:fill="E6E6E6"/>
            <w:vAlign w:val="center"/>
          </w:tcPr>
          <w:p>
            <w:pPr>
              <w:jc w:val="center"/>
            </w:pPr>
            <w:r>
              <w:t>1</w:t>
            </w:r>
          </w:p>
        </w:tc>
        <w:tc>
          <w:tcPr>
            <w:tcW w:w="1843" w:type="dxa"/>
            <w:vMerge w:val="continue"/>
            <w:shd w:val="clear" w:color="auto" w:fill="E6E6E6"/>
            <w:vAlign w:val="center"/>
          </w:tcPr>
          <w:p>
            <w:pPr>
              <w:spacing w:line="360" w:lineRule="auto"/>
              <w:jc w:val="center"/>
              <w:rPr>
                <w:rFonts w:ascii="新宋体" w:hAnsi="新宋体" w:eastAsia="新宋体"/>
                <w:szCs w:val="21"/>
              </w:rPr>
            </w:pPr>
          </w:p>
        </w:tc>
        <w:tc>
          <w:tcPr>
            <w:tcW w:w="4736" w:type="dxa"/>
            <w:vMerge w:val="continue"/>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spacing w:line="360" w:lineRule="auto"/>
              <w:jc w:val="center"/>
              <w:rPr>
                <w:rFonts w:ascii="新宋体" w:hAnsi="新宋体" w:eastAsia="新宋体"/>
                <w:szCs w:val="21"/>
              </w:rPr>
            </w:pPr>
          </w:p>
        </w:tc>
        <w:tc>
          <w:tcPr>
            <w:tcW w:w="2835" w:type="dxa"/>
            <w:gridSpan w:val="2"/>
            <w:vMerge w:val="restart"/>
            <w:shd w:val="clear" w:color="auto" w:fill="E6E6E6"/>
            <w:vAlign w:val="center"/>
          </w:tcPr>
          <w:p>
            <w:pPr>
              <w:spacing w:line="360" w:lineRule="auto"/>
              <w:jc w:val="center"/>
              <w:rPr>
                <w:rFonts w:ascii="新宋体" w:hAnsi="新宋体" w:eastAsia="新宋体"/>
                <w:szCs w:val="21"/>
              </w:rPr>
            </w:pPr>
            <w:r>
              <w:rPr>
                <w:rFonts w:hint="eastAsia" w:ascii="新宋体" w:hAnsi="新宋体" w:eastAsia="新宋体"/>
                <w:szCs w:val="21"/>
              </w:rPr>
              <w:t>院级竞赛</w:t>
            </w:r>
          </w:p>
        </w:tc>
        <w:tc>
          <w:tcPr>
            <w:tcW w:w="2835" w:type="dxa"/>
            <w:shd w:val="clear" w:color="auto" w:fill="E6E6E6"/>
            <w:vAlign w:val="center"/>
          </w:tcPr>
          <w:p>
            <w:pPr>
              <w:spacing w:line="360" w:lineRule="auto"/>
              <w:jc w:val="left"/>
              <w:rPr>
                <w:rFonts w:ascii="新宋体" w:hAnsi="新宋体" w:eastAsia="新宋体"/>
                <w:szCs w:val="21"/>
              </w:rPr>
            </w:pPr>
            <w:r>
              <w:rPr>
                <w:rFonts w:hint="eastAsia" w:ascii="新宋体" w:hAnsi="新宋体" w:eastAsia="新宋体"/>
                <w:szCs w:val="21"/>
              </w:rPr>
              <w:t>一等奖</w:t>
            </w:r>
            <w:r>
              <w:rPr>
                <w:rFonts w:hint="eastAsia" w:cs="宋体"/>
                <w:kern w:val="0"/>
                <w:szCs w:val="21"/>
              </w:rPr>
              <w:t>（含特等奖）</w:t>
            </w:r>
          </w:p>
        </w:tc>
        <w:tc>
          <w:tcPr>
            <w:tcW w:w="992" w:type="dxa"/>
            <w:shd w:val="clear" w:color="auto" w:fill="E6E6E6"/>
            <w:vAlign w:val="center"/>
          </w:tcPr>
          <w:p>
            <w:pPr>
              <w:jc w:val="center"/>
            </w:pPr>
            <w:r>
              <w:t>1.5</w:t>
            </w:r>
          </w:p>
        </w:tc>
        <w:tc>
          <w:tcPr>
            <w:tcW w:w="1843" w:type="dxa"/>
            <w:vMerge w:val="restart"/>
            <w:shd w:val="clear" w:color="auto" w:fill="E6E6E6"/>
            <w:vAlign w:val="center"/>
          </w:tcPr>
          <w:p>
            <w:pPr>
              <w:spacing w:line="360" w:lineRule="auto"/>
              <w:jc w:val="center"/>
              <w:rPr>
                <w:rFonts w:ascii="新宋体" w:hAnsi="新宋体" w:eastAsia="新宋体"/>
                <w:szCs w:val="21"/>
              </w:rPr>
            </w:pPr>
            <w:r>
              <w:rPr>
                <w:rFonts w:hint="eastAsia" w:ascii="新宋体" w:hAnsi="新宋体" w:eastAsia="新宋体"/>
                <w:szCs w:val="21"/>
              </w:rPr>
              <w:t>教学学院</w:t>
            </w:r>
          </w:p>
        </w:tc>
        <w:tc>
          <w:tcPr>
            <w:tcW w:w="4736" w:type="dxa"/>
            <w:vMerge w:val="continue"/>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spacing w:line="360" w:lineRule="auto"/>
              <w:jc w:val="center"/>
              <w:rPr>
                <w:rFonts w:ascii="新宋体" w:hAnsi="新宋体" w:eastAsia="新宋体"/>
                <w:szCs w:val="21"/>
              </w:rPr>
            </w:pPr>
          </w:p>
        </w:tc>
        <w:tc>
          <w:tcPr>
            <w:tcW w:w="2835" w:type="dxa"/>
            <w:gridSpan w:val="2"/>
            <w:vMerge w:val="continue"/>
            <w:shd w:val="clear" w:color="auto" w:fill="E6E6E6"/>
            <w:vAlign w:val="center"/>
          </w:tcPr>
          <w:p>
            <w:pPr>
              <w:spacing w:line="360" w:lineRule="auto"/>
              <w:jc w:val="center"/>
              <w:rPr>
                <w:rFonts w:ascii="新宋体" w:hAnsi="新宋体" w:eastAsia="新宋体"/>
                <w:szCs w:val="21"/>
              </w:rPr>
            </w:pPr>
          </w:p>
        </w:tc>
        <w:tc>
          <w:tcPr>
            <w:tcW w:w="2835" w:type="dxa"/>
            <w:shd w:val="clear" w:color="auto" w:fill="E6E6E6"/>
            <w:vAlign w:val="center"/>
          </w:tcPr>
          <w:p>
            <w:pPr>
              <w:spacing w:line="360" w:lineRule="auto"/>
              <w:rPr>
                <w:rFonts w:ascii="新宋体" w:hAnsi="新宋体" w:eastAsia="新宋体"/>
                <w:szCs w:val="21"/>
              </w:rPr>
            </w:pPr>
            <w:r>
              <w:rPr>
                <w:rFonts w:hint="eastAsia" w:ascii="新宋体" w:hAnsi="新宋体" w:eastAsia="新宋体"/>
                <w:szCs w:val="21"/>
              </w:rPr>
              <w:t>二等奖</w:t>
            </w:r>
          </w:p>
        </w:tc>
        <w:tc>
          <w:tcPr>
            <w:tcW w:w="992" w:type="dxa"/>
            <w:shd w:val="clear" w:color="auto" w:fill="E6E6E6"/>
            <w:vAlign w:val="center"/>
          </w:tcPr>
          <w:p>
            <w:pPr>
              <w:jc w:val="center"/>
            </w:pPr>
            <w:r>
              <w:t>1</w:t>
            </w:r>
          </w:p>
        </w:tc>
        <w:tc>
          <w:tcPr>
            <w:tcW w:w="1843" w:type="dxa"/>
            <w:vMerge w:val="continue"/>
            <w:shd w:val="clear" w:color="auto" w:fill="E6E6E6"/>
            <w:vAlign w:val="center"/>
          </w:tcPr>
          <w:p>
            <w:pPr>
              <w:spacing w:line="360" w:lineRule="auto"/>
              <w:jc w:val="center"/>
              <w:rPr>
                <w:rFonts w:ascii="新宋体" w:hAnsi="新宋体" w:eastAsia="新宋体"/>
                <w:szCs w:val="21"/>
              </w:rPr>
            </w:pPr>
          </w:p>
        </w:tc>
        <w:tc>
          <w:tcPr>
            <w:tcW w:w="4736" w:type="dxa"/>
            <w:vMerge w:val="continue"/>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tcBorders>
              <w:bottom w:val="single" w:color="000000" w:sz="12" w:space="0"/>
            </w:tcBorders>
            <w:shd w:val="clear" w:color="auto" w:fill="E6E6E6"/>
            <w:vAlign w:val="center"/>
          </w:tcPr>
          <w:p>
            <w:pPr>
              <w:spacing w:line="360" w:lineRule="auto"/>
              <w:jc w:val="center"/>
              <w:rPr>
                <w:rFonts w:ascii="新宋体" w:hAnsi="新宋体" w:eastAsia="新宋体"/>
                <w:szCs w:val="21"/>
              </w:rPr>
            </w:pPr>
          </w:p>
        </w:tc>
        <w:tc>
          <w:tcPr>
            <w:tcW w:w="2835" w:type="dxa"/>
            <w:gridSpan w:val="2"/>
            <w:vMerge w:val="continue"/>
            <w:tcBorders>
              <w:bottom w:val="single" w:color="000000" w:sz="12" w:space="0"/>
            </w:tcBorders>
            <w:shd w:val="clear" w:color="auto" w:fill="E6E6E6"/>
            <w:vAlign w:val="center"/>
          </w:tcPr>
          <w:p>
            <w:pPr>
              <w:spacing w:line="360" w:lineRule="auto"/>
              <w:jc w:val="center"/>
              <w:rPr>
                <w:rFonts w:ascii="新宋体" w:hAnsi="新宋体" w:eastAsia="新宋体"/>
                <w:szCs w:val="21"/>
              </w:rPr>
            </w:pPr>
          </w:p>
        </w:tc>
        <w:tc>
          <w:tcPr>
            <w:tcW w:w="2835" w:type="dxa"/>
            <w:tcBorders>
              <w:bottom w:val="single" w:color="000000" w:sz="12" w:space="0"/>
            </w:tcBorders>
            <w:shd w:val="clear" w:color="auto" w:fill="E6E6E6"/>
            <w:vAlign w:val="center"/>
          </w:tcPr>
          <w:p>
            <w:pPr>
              <w:spacing w:line="360" w:lineRule="auto"/>
              <w:rPr>
                <w:rFonts w:ascii="新宋体" w:hAnsi="新宋体" w:eastAsia="新宋体"/>
                <w:szCs w:val="21"/>
              </w:rPr>
            </w:pPr>
            <w:r>
              <w:rPr>
                <w:rFonts w:hint="eastAsia" w:ascii="新宋体" w:hAnsi="新宋体" w:eastAsia="新宋体"/>
                <w:szCs w:val="21"/>
              </w:rPr>
              <w:t>三等奖</w:t>
            </w:r>
          </w:p>
        </w:tc>
        <w:tc>
          <w:tcPr>
            <w:tcW w:w="992" w:type="dxa"/>
            <w:tcBorders>
              <w:bottom w:val="single" w:color="000000" w:sz="12" w:space="0"/>
            </w:tcBorders>
            <w:shd w:val="clear" w:color="auto" w:fill="E6E6E6"/>
            <w:vAlign w:val="center"/>
          </w:tcPr>
          <w:p>
            <w:pPr>
              <w:jc w:val="center"/>
            </w:pPr>
            <w:r>
              <w:t>0.5</w:t>
            </w:r>
          </w:p>
        </w:tc>
        <w:tc>
          <w:tcPr>
            <w:tcW w:w="1843" w:type="dxa"/>
            <w:vMerge w:val="continue"/>
            <w:tcBorders>
              <w:bottom w:val="single" w:color="000000" w:sz="12" w:space="0"/>
            </w:tcBorders>
            <w:shd w:val="clear" w:color="auto" w:fill="E6E6E6"/>
            <w:vAlign w:val="center"/>
          </w:tcPr>
          <w:p>
            <w:pPr>
              <w:spacing w:line="360" w:lineRule="auto"/>
              <w:jc w:val="center"/>
              <w:rPr>
                <w:rFonts w:ascii="新宋体" w:hAnsi="新宋体" w:eastAsia="新宋体"/>
                <w:szCs w:val="21"/>
              </w:rPr>
            </w:pPr>
          </w:p>
        </w:tc>
        <w:tc>
          <w:tcPr>
            <w:tcW w:w="4736" w:type="dxa"/>
            <w:vMerge w:val="continue"/>
            <w:tcBorders>
              <w:bottom w:val="single" w:color="000000" w:sz="12" w:space="0"/>
            </w:tcBorders>
            <w:shd w:val="clear" w:color="auto" w:fill="E6E6E6"/>
            <w:vAlign w:val="center"/>
          </w:tcPr>
          <w:p>
            <w:pPr>
              <w:spacing w:line="360" w:lineRule="auto"/>
              <w:ind w:firstLine="210" w:firstLineChars="100"/>
              <w:jc w:val="center"/>
              <w:rPr>
                <w:rFonts w:ascii="新宋体" w:hAnsi="新宋体" w:eastAsia="新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restart"/>
            <w:vAlign w:val="center"/>
          </w:tcPr>
          <w:p>
            <w:pPr>
              <w:spacing w:line="360" w:lineRule="auto"/>
              <w:jc w:val="center"/>
            </w:pPr>
            <w:r>
              <w:rPr>
                <w:rFonts w:hint="eastAsia"/>
              </w:rPr>
              <w:t>科</w:t>
            </w:r>
          </w:p>
          <w:p>
            <w:pPr>
              <w:spacing w:line="360" w:lineRule="auto"/>
              <w:jc w:val="center"/>
            </w:pPr>
            <w:r>
              <w:rPr>
                <w:rFonts w:hint="eastAsia"/>
              </w:rPr>
              <w:t>学</w:t>
            </w:r>
          </w:p>
          <w:p>
            <w:pPr>
              <w:spacing w:line="360" w:lineRule="auto"/>
              <w:jc w:val="center"/>
            </w:pPr>
            <w:r>
              <w:rPr>
                <w:rFonts w:hint="eastAsia"/>
              </w:rPr>
              <w:t>研</w:t>
            </w:r>
          </w:p>
          <w:p>
            <w:pPr>
              <w:spacing w:line="360" w:lineRule="auto"/>
              <w:jc w:val="center"/>
            </w:pPr>
            <w:r>
              <w:rPr>
                <w:rFonts w:hint="eastAsia"/>
              </w:rPr>
              <w:t>究</w:t>
            </w:r>
          </w:p>
        </w:tc>
        <w:tc>
          <w:tcPr>
            <w:tcW w:w="1417" w:type="dxa"/>
            <w:vMerge w:val="restart"/>
            <w:vAlign w:val="center"/>
          </w:tcPr>
          <w:p>
            <w:r>
              <w:rPr>
                <w:rFonts w:hint="eastAsia"/>
              </w:rPr>
              <w:t>科研课题</w:t>
            </w:r>
          </w:p>
        </w:tc>
        <w:tc>
          <w:tcPr>
            <w:tcW w:w="1418" w:type="dxa"/>
            <w:vMerge w:val="restart"/>
            <w:vAlign w:val="center"/>
          </w:tcPr>
          <w:p>
            <w:r>
              <w:rPr>
                <w:rFonts w:hint="eastAsia"/>
              </w:rPr>
              <w:t>纵向课题</w:t>
            </w:r>
          </w:p>
        </w:tc>
        <w:tc>
          <w:tcPr>
            <w:tcW w:w="2835" w:type="dxa"/>
            <w:vAlign w:val="center"/>
          </w:tcPr>
          <w:p>
            <w:r>
              <w:rPr>
                <w:rFonts w:hint="eastAsia"/>
              </w:rPr>
              <w:t>国家级立项并结题</w:t>
            </w:r>
          </w:p>
        </w:tc>
        <w:tc>
          <w:tcPr>
            <w:tcW w:w="992" w:type="dxa"/>
            <w:vAlign w:val="center"/>
          </w:tcPr>
          <w:p>
            <w:pPr>
              <w:jc w:val="center"/>
            </w:pPr>
            <w:r>
              <w:t>5</w:t>
            </w:r>
          </w:p>
        </w:tc>
        <w:tc>
          <w:tcPr>
            <w:tcW w:w="1843" w:type="dxa"/>
            <w:vAlign w:val="center"/>
          </w:tcPr>
          <w:p>
            <w:pPr>
              <w:jc w:val="center"/>
            </w:pPr>
            <w:r>
              <w:rPr>
                <w:rFonts w:hint="eastAsia"/>
              </w:rPr>
              <w:t>科学技术与开发处</w:t>
            </w:r>
          </w:p>
        </w:tc>
        <w:tc>
          <w:tcPr>
            <w:tcW w:w="4736" w:type="dxa"/>
            <w:vMerge w:val="restart"/>
            <w:vAlign w:val="center"/>
          </w:tcPr>
          <w:p>
            <w:pPr>
              <w:ind w:firstLine="210" w:firstLineChars="100"/>
            </w:pPr>
            <w:r>
              <w:t>1</w:t>
            </w:r>
            <w:r>
              <w:rPr>
                <w:rFonts w:hint="eastAsia"/>
              </w:rPr>
              <w:t>．课题认定需出具结题证书复印件；</w:t>
            </w:r>
          </w:p>
          <w:p>
            <w:pPr>
              <w:ind w:firstLine="210" w:firstLineChars="100"/>
            </w:pPr>
            <w:r>
              <w:t>2</w:t>
            </w:r>
            <w:r>
              <w:rPr>
                <w:rFonts w:hint="eastAsia"/>
              </w:rPr>
              <w:t>．项目总分由参与学生平分；</w:t>
            </w:r>
          </w:p>
          <w:p>
            <w:pPr>
              <w:ind w:firstLine="210" w:firstLineChars="100"/>
            </w:pPr>
            <w:r>
              <w:t>3</w:t>
            </w:r>
            <w:r>
              <w:rPr>
                <w:rFonts w:hint="eastAsia"/>
              </w:rPr>
              <w:t>．纵向课题需提供立项和结题证明；</w:t>
            </w:r>
          </w:p>
          <w:p>
            <w:pPr>
              <w:ind w:firstLine="210" w:firstLineChars="100"/>
            </w:pPr>
            <w:r>
              <w:t>4</w:t>
            </w:r>
            <w:r>
              <w:rPr>
                <w:rFonts w:hint="eastAsia"/>
              </w:rPr>
              <w:t>．横向课题项目结题报告中应署名且提供指导老师评语；</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Merge w:val="continue"/>
            <w:vAlign w:val="center"/>
          </w:tcPr>
          <w:p/>
        </w:tc>
        <w:tc>
          <w:tcPr>
            <w:tcW w:w="2835" w:type="dxa"/>
            <w:vAlign w:val="center"/>
          </w:tcPr>
          <w:p>
            <w:r>
              <w:rPr>
                <w:rFonts w:hint="eastAsia"/>
              </w:rPr>
              <w:t>省部级立项并结题</w:t>
            </w:r>
          </w:p>
        </w:tc>
        <w:tc>
          <w:tcPr>
            <w:tcW w:w="992" w:type="dxa"/>
            <w:vAlign w:val="center"/>
          </w:tcPr>
          <w:p>
            <w:pPr>
              <w:jc w:val="center"/>
            </w:pPr>
            <w:r>
              <w:t>4</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Merge w:val="continue"/>
            <w:vAlign w:val="center"/>
          </w:tcPr>
          <w:p/>
        </w:tc>
        <w:tc>
          <w:tcPr>
            <w:tcW w:w="2835" w:type="dxa"/>
            <w:vAlign w:val="center"/>
          </w:tcPr>
          <w:p>
            <w:r>
              <w:rPr>
                <w:rFonts w:hint="eastAsia"/>
              </w:rPr>
              <w:t>市厅级立项并结题</w:t>
            </w:r>
          </w:p>
        </w:tc>
        <w:tc>
          <w:tcPr>
            <w:tcW w:w="992" w:type="dxa"/>
            <w:vAlign w:val="center"/>
          </w:tcPr>
          <w:p>
            <w:pPr>
              <w:jc w:val="center"/>
            </w:pPr>
            <w:r>
              <w:t>3</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Merge w:val="continue"/>
            <w:vAlign w:val="center"/>
          </w:tcPr>
          <w:p/>
        </w:tc>
        <w:tc>
          <w:tcPr>
            <w:tcW w:w="2835" w:type="dxa"/>
            <w:vAlign w:val="center"/>
          </w:tcPr>
          <w:p>
            <w:r>
              <w:rPr>
                <w:rFonts w:hint="eastAsia"/>
              </w:rPr>
              <w:t>校级立项并结题</w:t>
            </w:r>
          </w:p>
        </w:tc>
        <w:tc>
          <w:tcPr>
            <w:tcW w:w="992" w:type="dxa"/>
            <w:vAlign w:val="center"/>
          </w:tcPr>
          <w:p>
            <w:pPr>
              <w:jc w:val="center"/>
            </w:pPr>
            <w:r>
              <w:t>2</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Merge w:val="restart"/>
            <w:vAlign w:val="center"/>
          </w:tcPr>
          <w:p>
            <w:r>
              <w:rPr>
                <w:rFonts w:hint="eastAsia"/>
              </w:rPr>
              <w:t>开放基金（含</w:t>
            </w:r>
            <w:r>
              <w:rPr>
                <w:rFonts w:hint="eastAsia" w:cs="宋体"/>
                <w:kern w:val="0"/>
                <w:szCs w:val="21"/>
              </w:rPr>
              <w:t>实验室开放及实验技改项目等）</w:t>
            </w:r>
          </w:p>
        </w:tc>
        <w:tc>
          <w:tcPr>
            <w:tcW w:w="2835" w:type="dxa"/>
            <w:vAlign w:val="center"/>
          </w:tcPr>
          <w:p>
            <w:r>
              <w:rPr>
                <w:rFonts w:hint="eastAsia"/>
              </w:rPr>
              <w:t>国家级立项并结题</w:t>
            </w:r>
          </w:p>
        </w:tc>
        <w:tc>
          <w:tcPr>
            <w:tcW w:w="992" w:type="dxa"/>
            <w:vAlign w:val="center"/>
          </w:tcPr>
          <w:p>
            <w:pPr>
              <w:jc w:val="center"/>
            </w:pPr>
            <w:r>
              <w:t>5</w:t>
            </w:r>
          </w:p>
        </w:tc>
        <w:tc>
          <w:tcPr>
            <w:tcW w:w="1843" w:type="dxa"/>
            <w:vAlign w:val="center"/>
          </w:tcPr>
          <w:p>
            <w:pPr>
              <w:jc w:val="center"/>
            </w:pPr>
            <w:r>
              <w:rPr>
                <w:rFonts w:hint="eastAsia"/>
              </w:rPr>
              <w:t>科学技术与开发处</w:t>
            </w:r>
          </w:p>
        </w:tc>
        <w:tc>
          <w:tcPr>
            <w:tcW w:w="4736" w:type="dxa"/>
            <w:vMerge w:val="restart"/>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Merge w:val="continue"/>
            <w:vAlign w:val="center"/>
          </w:tcPr>
          <w:p/>
        </w:tc>
        <w:tc>
          <w:tcPr>
            <w:tcW w:w="2835" w:type="dxa"/>
            <w:vAlign w:val="center"/>
          </w:tcPr>
          <w:p>
            <w:r>
              <w:rPr>
                <w:rFonts w:hint="eastAsia"/>
              </w:rPr>
              <w:t>省部级立项并结题</w:t>
            </w:r>
          </w:p>
        </w:tc>
        <w:tc>
          <w:tcPr>
            <w:tcW w:w="992" w:type="dxa"/>
            <w:vAlign w:val="center"/>
          </w:tcPr>
          <w:p>
            <w:pPr>
              <w:jc w:val="center"/>
            </w:pPr>
            <w:r>
              <w:t>4</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Merge w:val="continue"/>
            <w:vAlign w:val="center"/>
          </w:tcPr>
          <w:p/>
        </w:tc>
        <w:tc>
          <w:tcPr>
            <w:tcW w:w="2835" w:type="dxa"/>
            <w:vAlign w:val="center"/>
          </w:tcPr>
          <w:p>
            <w:r>
              <w:rPr>
                <w:rFonts w:hint="eastAsia"/>
              </w:rPr>
              <w:t>市厅级立项并结题</w:t>
            </w:r>
          </w:p>
        </w:tc>
        <w:tc>
          <w:tcPr>
            <w:tcW w:w="992" w:type="dxa"/>
            <w:vAlign w:val="center"/>
          </w:tcPr>
          <w:p>
            <w:pPr>
              <w:jc w:val="center"/>
            </w:pPr>
            <w:r>
              <w:t>3</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Align w:val="center"/>
          </w:tcPr>
          <w:p>
            <w:r>
              <w:rPr>
                <w:rFonts w:hint="eastAsia"/>
              </w:rPr>
              <w:t>横向课题（含校内）</w:t>
            </w:r>
          </w:p>
        </w:tc>
        <w:tc>
          <w:tcPr>
            <w:tcW w:w="2835" w:type="dxa"/>
            <w:vAlign w:val="center"/>
          </w:tcPr>
          <w:p>
            <w:r>
              <w:rPr>
                <w:rFonts w:hint="eastAsia"/>
              </w:rPr>
              <w:t>校级立项并结题</w:t>
            </w:r>
          </w:p>
        </w:tc>
        <w:tc>
          <w:tcPr>
            <w:tcW w:w="992" w:type="dxa"/>
            <w:vAlign w:val="center"/>
          </w:tcPr>
          <w:p>
            <w:pPr>
              <w:jc w:val="center"/>
            </w:pPr>
            <w:r>
              <w:t>3</w:t>
            </w:r>
          </w:p>
        </w:tc>
        <w:tc>
          <w:tcPr>
            <w:tcW w:w="1843" w:type="dxa"/>
            <w:vAlign w:val="center"/>
          </w:tcPr>
          <w:p>
            <w:pPr>
              <w:jc w:val="center"/>
            </w:pPr>
            <w:r>
              <w:rPr>
                <w:rFonts w:hint="eastAsia"/>
              </w:rPr>
              <w:t>科学技术与开发处</w:t>
            </w:r>
          </w:p>
        </w:tc>
        <w:tc>
          <w:tcPr>
            <w:tcW w:w="4736" w:type="dxa"/>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restart"/>
            <w:vAlign w:val="center"/>
          </w:tcPr>
          <w:p>
            <w:r>
              <w:rPr>
                <w:rFonts w:hint="eastAsia"/>
              </w:rPr>
              <w:t>大学生科研训练计划项目</w:t>
            </w:r>
          </w:p>
        </w:tc>
        <w:tc>
          <w:tcPr>
            <w:tcW w:w="1418" w:type="dxa"/>
            <w:vMerge w:val="restart"/>
            <w:vAlign w:val="center"/>
          </w:tcPr>
          <w:p/>
        </w:tc>
        <w:tc>
          <w:tcPr>
            <w:tcW w:w="2835" w:type="dxa"/>
            <w:vAlign w:val="center"/>
          </w:tcPr>
          <w:p>
            <w:r>
              <w:rPr>
                <w:rFonts w:hint="eastAsia"/>
              </w:rPr>
              <w:t>重点项目</w:t>
            </w:r>
          </w:p>
        </w:tc>
        <w:tc>
          <w:tcPr>
            <w:tcW w:w="992" w:type="dxa"/>
            <w:vAlign w:val="center"/>
          </w:tcPr>
          <w:p>
            <w:pPr>
              <w:jc w:val="center"/>
            </w:pPr>
            <w:r>
              <w:t>3</w:t>
            </w:r>
          </w:p>
        </w:tc>
        <w:tc>
          <w:tcPr>
            <w:tcW w:w="1843" w:type="dxa"/>
            <w:vAlign w:val="center"/>
          </w:tcPr>
          <w:p>
            <w:pPr>
              <w:jc w:val="center"/>
            </w:pPr>
            <w:r>
              <w:rPr>
                <w:rFonts w:hint="eastAsia"/>
              </w:rPr>
              <w:t>教学学院</w:t>
            </w:r>
          </w:p>
        </w:tc>
        <w:tc>
          <w:tcPr>
            <w:tcW w:w="4736" w:type="dxa"/>
            <w:vMerge w:val="restart"/>
            <w:vAlign w:val="center"/>
          </w:tcPr>
          <w:p>
            <w:pPr>
              <w:ind w:firstLine="210" w:firstLineChars="100"/>
            </w:pPr>
            <w:r>
              <w:rPr>
                <w:rFonts w:hint="eastAsia"/>
              </w:rPr>
              <w:t>每个项目负责人获得项目总分的</w:t>
            </w:r>
            <w:r>
              <w:t>50%</w:t>
            </w:r>
            <w:r>
              <w:rPr>
                <w:rFonts w:hint="eastAsia"/>
              </w:rPr>
              <w:t>，剩余</w:t>
            </w:r>
            <w:r>
              <w:t>50%</w:t>
            </w:r>
            <w:r>
              <w:rPr>
                <w:rFonts w:hint="eastAsia"/>
              </w:rPr>
              <w:t>由其他成员平分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Merge w:val="continue"/>
            <w:vAlign w:val="center"/>
          </w:tcPr>
          <w:p/>
        </w:tc>
        <w:tc>
          <w:tcPr>
            <w:tcW w:w="2835" w:type="dxa"/>
            <w:vAlign w:val="center"/>
          </w:tcPr>
          <w:p>
            <w:r>
              <w:rPr>
                <w:rFonts w:hint="eastAsia"/>
              </w:rPr>
              <w:t>一般项目</w:t>
            </w:r>
          </w:p>
        </w:tc>
        <w:tc>
          <w:tcPr>
            <w:tcW w:w="992" w:type="dxa"/>
            <w:vAlign w:val="center"/>
          </w:tcPr>
          <w:p>
            <w:pPr>
              <w:jc w:val="center"/>
            </w:pPr>
            <w:r>
              <w:t>2</w:t>
            </w:r>
          </w:p>
        </w:tc>
        <w:tc>
          <w:tcPr>
            <w:tcW w:w="1843" w:type="dxa"/>
            <w:vAlign w:val="center"/>
          </w:tcPr>
          <w:p>
            <w:pPr>
              <w:jc w:val="center"/>
            </w:pPr>
            <w:r>
              <w:rPr>
                <w:rFonts w:hint="eastAsia"/>
              </w:rPr>
              <w:t>教学学院</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restart"/>
            <w:vAlign w:val="center"/>
          </w:tcPr>
          <w:p>
            <w:r>
              <w:rPr>
                <w:rFonts w:hint="eastAsia"/>
              </w:rPr>
              <w:t>学术交流</w:t>
            </w:r>
          </w:p>
        </w:tc>
        <w:tc>
          <w:tcPr>
            <w:tcW w:w="1418" w:type="dxa"/>
            <w:vMerge w:val="restart"/>
            <w:vAlign w:val="center"/>
          </w:tcPr>
          <w:p>
            <w:r>
              <w:rPr>
                <w:rFonts w:hint="eastAsia"/>
              </w:rPr>
              <w:t>参加学术会议</w:t>
            </w:r>
          </w:p>
        </w:tc>
        <w:tc>
          <w:tcPr>
            <w:tcW w:w="2835" w:type="dxa"/>
            <w:vAlign w:val="center"/>
          </w:tcPr>
          <w:p>
            <w:r>
              <w:rPr>
                <w:rFonts w:hint="eastAsia"/>
              </w:rPr>
              <w:t>国际</w:t>
            </w:r>
          </w:p>
        </w:tc>
        <w:tc>
          <w:tcPr>
            <w:tcW w:w="992" w:type="dxa"/>
            <w:vAlign w:val="center"/>
          </w:tcPr>
          <w:p>
            <w:pPr>
              <w:jc w:val="center"/>
            </w:pPr>
            <w:r>
              <w:t>5</w:t>
            </w:r>
          </w:p>
        </w:tc>
        <w:tc>
          <w:tcPr>
            <w:tcW w:w="1843" w:type="dxa"/>
            <w:vAlign w:val="center"/>
          </w:tcPr>
          <w:p>
            <w:pPr>
              <w:jc w:val="center"/>
            </w:pPr>
            <w:r>
              <w:rPr>
                <w:rFonts w:hint="eastAsia"/>
              </w:rPr>
              <w:t>科学技术与开发处</w:t>
            </w:r>
          </w:p>
        </w:tc>
        <w:tc>
          <w:tcPr>
            <w:tcW w:w="4736" w:type="dxa"/>
            <w:vMerge w:val="restart"/>
            <w:vAlign w:val="center"/>
          </w:tcPr>
          <w:p>
            <w:pPr>
              <w:ind w:firstLine="210" w:firstLineChars="100"/>
            </w:pPr>
            <w:r>
              <w:rPr>
                <w:rFonts w:hint="eastAsia"/>
              </w:rPr>
              <w:t>参加学术会议需向科技处出具会议邀请函，会后提供收录论文、参会图片或文字、主题报告内容等材料。</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Merge w:val="continue"/>
            <w:vAlign w:val="center"/>
          </w:tcPr>
          <w:p/>
        </w:tc>
        <w:tc>
          <w:tcPr>
            <w:tcW w:w="2835" w:type="dxa"/>
            <w:vAlign w:val="center"/>
          </w:tcPr>
          <w:p>
            <w:r>
              <w:rPr>
                <w:rFonts w:hint="eastAsia"/>
              </w:rPr>
              <w:t>国内</w:t>
            </w:r>
          </w:p>
        </w:tc>
        <w:tc>
          <w:tcPr>
            <w:tcW w:w="992" w:type="dxa"/>
            <w:vAlign w:val="center"/>
          </w:tcPr>
          <w:p>
            <w:pPr>
              <w:jc w:val="center"/>
            </w:pPr>
            <w:r>
              <w:t>3</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Merge w:val="restart"/>
            <w:vAlign w:val="center"/>
          </w:tcPr>
          <w:p>
            <w:r>
              <w:rPr>
                <w:rFonts w:hint="eastAsia"/>
              </w:rPr>
              <w:t>举办校内学术报告</w:t>
            </w:r>
          </w:p>
        </w:tc>
        <w:tc>
          <w:tcPr>
            <w:tcW w:w="2835" w:type="dxa"/>
            <w:vAlign w:val="center"/>
          </w:tcPr>
          <w:p>
            <w:r>
              <w:rPr>
                <w:rFonts w:hint="eastAsia"/>
              </w:rPr>
              <w:t>校级</w:t>
            </w:r>
          </w:p>
        </w:tc>
        <w:tc>
          <w:tcPr>
            <w:tcW w:w="992" w:type="dxa"/>
            <w:vAlign w:val="center"/>
          </w:tcPr>
          <w:p>
            <w:pPr>
              <w:jc w:val="center"/>
            </w:pPr>
            <w:r>
              <w:t>3</w:t>
            </w:r>
          </w:p>
        </w:tc>
        <w:tc>
          <w:tcPr>
            <w:tcW w:w="1843" w:type="dxa"/>
            <w:vAlign w:val="center"/>
          </w:tcPr>
          <w:p>
            <w:pPr>
              <w:jc w:val="center"/>
            </w:pPr>
            <w:r>
              <w:rPr>
                <w:rFonts w:hint="eastAsia"/>
              </w:rPr>
              <w:t>科学技术与开发处</w:t>
            </w:r>
          </w:p>
        </w:tc>
        <w:tc>
          <w:tcPr>
            <w:tcW w:w="4736" w:type="dxa"/>
            <w:vAlign w:val="center"/>
          </w:tcPr>
          <w:p>
            <w:pPr>
              <w:ind w:firstLine="210" w:firstLineChars="100"/>
            </w:pPr>
            <w:r>
              <w:rPr>
                <w:rFonts w:hint="eastAsia"/>
              </w:rPr>
              <w:t>需事先报科技处获批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1417" w:type="dxa"/>
            <w:vMerge w:val="continue"/>
            <w:vAlign w:val="center"/>
          </w:tcPr>
          <w:p/>
        </w:tc>
        <w:tc>
          <w:tcPr>
            <w:tcW w:w="1418" w:type="dxa"/>
            <w:vMerge w:val="continue"/>
            <w:vAlign w:val="center"/>
          </w:tcPr>
          <w:p/>
        </w:tc>
        <w:tc>
          <w:tcPr>
            <w:tcW w:w="2835" w:type="dxa"/>
            <w:vAlign w:val="center"/>
          </w:tcPr>
          <w:p>
            <w:r>
              <w:rPr>
                <w:rFonts w:hint="eastAsia"/>
              </w:rPr>
              <w:t>院级</w:t>
            </w:r>
          </w:p>
        </w:tc>
        <w:tc>
          <w:tcPr>
            <w:tcW w:w="992" w:type="dxa"/>
            <w:vAlign w:val="center"/>
          </w:tcPr>
          <w:p>
            <w:pPr>
              <w:jc w:val="center"/>
            </w:pPr>
            <w:r>
              <w:t>2</w:t>
            </w:r>
          </w:p>
        </w:tc>
        <w:tc>
          <w:tcPr>
            <w:tcW w:w="1843" w:type="dxa"/>
            <w:vAlign w:val="center"/>
          </w:tcPr>
          <w:p>
            <w:pPr>
              <w:jc w:val="center"/>
            </w:pPr>
            <w:r>
              <w:rPr>
                <w:rFonts w:hint="eastAsia"/>
              </w:rPr>
              <w:t>教学学院</w:t>
            </w:r>
          </w:p>
        </w:tc>
        <w:tc>
          <w:tcPr>
            <w:tcW w:w="4736" w:type="dxa"/>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restart"/>
            <w:vAlign w:val="center"/>
          </w:tcPr>
          <w:p>
            <w:r>
              <w:rPr>
                <w:rFonts w:hint="eastAsia"/>
              </w:rPr>
              <w:t>专业（学科）论文</w:t>
            </w:r>
          </w:p>
        </w:tc>
        <w:tc>
          <w:tcPr>
            <w:tcW w:w="2835" w:type="dxa"/>
            <w:vAlign w:val="center"/>
          </w:tcPr>
          <w:p>
            <w:r>
              <w:rPr>
                <w:rFonts w:hint="eastAsia"/>
                <w:kern w:val="0"/>
                <w:szCs w:val="21"/>
              </w:rPr>
              <w:t>被</w:t>
            </w:r>
            <w:r>
              <w:rPr>
                <w:kern w:val="0"/>
                <w:szCs w:val="21"/>
              </w:rPr>
              <w:t>SCI</w:t>
            </w:r>
            <w:r>
              <w:rPr>
                <w:rFonts w:hint="eastAsia"/>
                <w:kern w:val="0"/>
                <w:szCs w:val="21"/>
              </w:rPr>
              <w:t>、</w:t>
            </w:r>
            <w:r>
              <w:rPr>
                <w:kern w:val="0"/>
                <w:szCs w:val="21"/>
              </w:rPr>
              <w:t>EI</w:t>
            </w:r>
            <w:r>
              <w:rPr>
                <w:rFonts w:hint="eastAsia"/>
                <w:kern w:val="0"/>
                <w:szCs w:val="21"/>
              </w:rPr>
              <w:t>、</w:t>
            </w:r>
            <w:r>
              <w:rPr>
                <w:kern w:val="0"/>
                <w:szCs w:val="21"/>
              </w:rPr>
              <w:t>CSSCI</w:t>
            </w:r>
            <w:r>
              <w:rPr>
                <w:rFonts w:hint="eastAsia"/>
                <w:kern w:val="0"/>
                <w:szCs w:val="21"/>
              </w:rPr>
              <w:t>、SSCI、ACHI等收录</w:t>
            </w:r>
            <w:r>
              <w:rPr>
                <w:rFonts w:hint="eastAsia"/>
              </w:rPr>
              <w:t>（按每篇计，下同）</w:t>
            </w:r>
          </w:p>
        </w:tc>
        <w:tc>
          <w:tcPr>
            <w:tcW w:w="992" w:type="dxa"/>
            <w:vAlign w:val="center"/>
          </w:tcPr>
          <w:p>
            <w:pPr>
              <w:jc w:val="center"/>
            </w:pPr>
            <w:r>
              <w:t>5</w:t>
            </w:r>
          </w:p>
        </w:tc>
        <w:tc>
          <w:tcPr>
            <w:tcW w:w="1843" w:type="dxa"/>
            <w:vAlign w:val="center"/>
          </w:tcPr>
          <w:p>
            <w:pPr>
              <w:jc w:val="center"/>
            </w:pPr>
            <w:r>
              <w:rPr>
                <w:rFonts w:hint="eastAsia"/>
              </w:rPr>
              <w:t>科学技术与开发处</w:t>
            </w:r>
          </w:p>
        </w:tc>
        <w:tc>
          <w:tcPr>
            <w:tcW w:w="4736" w:type="dxa"/>
            <w:vMerge w:val="restart"/>
            <w:vAlign w:val="center"/>
          </w:tcPr>
          <w:p>
            <w:pPr>
              <w:ind w:firstLine="210" w:firstLineChars="100"/>
            </w:pPr>
            <w:r>
              <w:t>1</w:t>
            </w:r>
            <w:r>
              <w:rPr>
                <w:rFonts w:hint="eastAsia"/>
              </w:rPr>
              <w:t>．发表论文的刊物要有正式刊号，并提供论文的原件及复印件（含封面、目录、正文、封底）；</w:t>
            </w:r>
          </w:p>
          <w:p>
            <w:pPr>
              <w:ind w:firstLine="210" w:firstLineChars="100"/>
            </w:pPr>
            <w:r>
              <w:t>2</w:t>
            </w:r>
            <w:r>
              <w:rPr>
                <w:rFonts w:hint="eastAsia"/>
              </w:rPr>
              <w:t>．论文第一作者署名单位为黄冈师范学院。</w:t>
            </w:r>
          </w:p>
          <w:p>
            <w:pPr>
              <w:ind w:firstLine="210" w:firstLineChars="100"/>
            </w:pPr>
            <w:r>
              <w:t>3</w:t>
            </w:r>
            <w:r>
              <w:rPr>
                <w:rFonts w:hint="eastAsia"/>
              </w:rPr>
              <w:t>．多人合作的，第一作者计满分，以下依次减少</w:t>
            </w:r>
            <w:r>
              <w:t>1</w:t>
            </w:r>
            <w:r>
              <w:rPr>
                <w:rFonts w:hint="eastAsia"/>
              </w:rPr>
              <w:t>学分，最低为</w:t>
            </w:r>
            <w:r>
              <w:t>1</w:t>
            </w:r>
            <w:r>
              <w:rPr>
                <w:rFonts w:hint="eastAsia"/>
              </w:rPr>
              <w:t>学分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continue"/>
            <w:vAlign w:val="center"/>
          </w:tcPr>
          <w:p/>
        </w:tc>
        <w:tc>
          <w:tcPr>
            <w:tcW w:w="2835" w:type="dxa"/>
            <w:vAlign w:val="center"/>
          </w:tcPr>
          <w:p>
            <w:r>
              <w:rPr>
                <w:rFonts w:hint="eastAsia"/>
              </w:rPr>
              <w:t>中文核心期刊</w:t>
            </w:r>
          </w:p>
        </w:tc>
        <w:tc>
          <w:tcPr>
            <w:tcW w:w="992" w:type="dxa"/>
            <w:vAlign w:val="center"/>
          </w:tcPr>
          <w:p>
            <w:pPr>
              <w:jc w:val="center"/>
            </w:pPr>
            <w:r>
              <w:t>3</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continue"/>
            <w:vAlign w:val="center"/>
          </w:tcPr>
          <w:p/>
        </w:tc>
        <w:tc>
          <w:tcPr>
            <w:tcW w:w="2835" w:type="dxa"/>
            <w:vAlign w:val="center"/>
          </w:tcPr>
          <w:p>
            <w:r>
              <w:rPr>
                <w:rFonts w:hint="eastAsia"/>
              </w:rPr>
              <w:t>省级以上（含省级）</w:t>
            </w:r>
            <w:r>
              <w:rPr>
                <w:rFonts w:hint="eastAsia"/>
                <w:kern w:val="0"/>
                <w:szCs w:val="21"/>
              </w:rPr>
              <w:t>公开出版的学术期刊</w:t>
            </w:r>
          </w:p>
        </w:tc>
        <w:tc>
          <w:tcPr>
            <w:tcW w:w="992" w:type="dxa"/>
            <w:vAlign w:val="center"/>
          </w:tcPr>
          <w:p>
            <w:pPr>
              <w:jc w:val="center"/>
            </w:pPr>
            <w:r>
              <w:t>2</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continue"/>
            <w:vAlign w:val="center"/>
          </w:tcPr>
          <w:p/>
        </w:tc>
        <w:tc>
          <w:tcPr>
            <w:tcW w:w="2835" w:type="dxa"/>
            <w:vAlign w:val="center"/>
          </w:tcPr>
          <w:p>
            <w:r>
              <w:rPr>
                <w:rFonts w:hint="eastAsia"/>
              </w:rPr>
              <w:t>市厅级报刊（理论版）</w:t>
            </w:r>
          </w:p>
        </w:tc>
        <w:tc>
          <w:tcPr>
            <w:tcW w:w="992" w:type="dxa"/>
            <w:vAlign w:val="center"/>
          </w:tcPr>
          <w:p>
            <w:pPr>
              <w:jc w:val="center"/>
            </w:pPr>
            <w:r>
              <w:t>1</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1417" w:type="dxa"/>
            <w:vMerge w:val="restart"/>
            <w:vAlign w:val="center"/>
          </w:tcPr>
          <w:p>
            <w:r>
              <w:rPr>
                <w:rFonts w:hint="eastAsia"/>
              </w:rPr>
              <w:t>发明创造</w:t>
            </w:r>
          </w:p>
        </w:tc>
        <w:tc>
          <w:tcPr>
            <w:tcW w:w="1418" w:type="dxa"/>
            <w:vMerge w:val="restart"/>
            <w:vAlign w:val="center"/>
          </w:tcPr>
          <w:p>
            <w:r>
              <w:rPr>
                <w:rFonts w:hint="eastAsia"/>
              </w:rPr>
              <w:t>国家发明专利</w:t>
            </w:r>
          </w:p>
        </w:tc>
        <w:tc>
          <w:tcPr>
            <w:tcW w:w="2835" w:type="dxa"/>
            <w:vAlign w:val="center"/>
          </w:tcPr>
          <w:p>
            <w:r>
              <w:rPr>
                <w:rFonts w:hint="eastAsia"/>
              </w:rPr>
              <w:t>获得国家发明专利授权第一专利权人</w:t>
            </w:r>
          </w:p>
        </w:tc>
        <w:tc>
          <w:tcPr>
            <w:tcW w:w="992" w:type="dxa"/>
            <w:vAlign w:val="center"/>
          </w:tcPr>
          <w:p>
            <w:pPr>
              <w:jc w:val="center"/>
            </w:pPr>
            <w:r>
              <w:t>5</w:t>
            </w:r>
          </w:p>
        </w:tc>
        <w:tc>
          <w:tcPr>
            <w:tcW w:w="1843" w:type="dxa"/>
            <w:vAlign w:val="center"/>
          </w:tcPr>
          <w:p>
            <w:pPr>
              <w:jc w:val="center"/>
            </w:pPr>
            <w:r>
              <w:rPr>
                <w:rFonts w:hint="eastAsia"/>
              </w:rPr>
              <w:t>科学技术与开发处</w:t>
            </w:r>
          </w:p>
        </w:tc>
        <w:tc>
          <w:tcPr>
            <w:tcW w:w="4736" w:type="dxa"/>
            <w:vMerge w:val="restart"/>
            <w:vAlign w:val="center"/>
          </w:tcPr>
          <w:p>
            <w:pPr>
              <w:ind w:firstLine="210" w:firstLineChars="100"/>
            </w:pPr>
            <w:r>
              <w:t>1</w:t>
            </w:r>
            <w:r>
              <w:rPr>
                <w:rFonts w:hint="eastAsia"/>
              </w:rPr>
              <w:t>．专利认定需出具权威机构授权号、专利作品复印件或成果照片；</w:t>
            </w:r>
          </w:p>
          <w:p>
            <w:pPr>
              <w:ind w:firstLine="210" w:firstLineChars="100"/>
            </w:pPr>
            <w:r>
              <w:t>2</w:t>
            </w:r>
            <w:r>
              <w:rPr>
                <w:rFonts w:hint="eastAsia"/>
              </w:rPr>
              <w:t>．专利署名单位为黄冈师范学院；</w:t>
            </w:r>
          </w:p>
          <w:p>
            <w:pPr>
              <w:ind w:firstLine="210" w:firstLineChars="100"/>
            </w:pPr>
            <w:r>
              <w:t>3</w:t>
            </w:r>
            <w:r>
              <w:rPr>
                <w:rFonts w:hint="eastAsia"/>
              </w:rPr>
              <w:t>．以上成果均指第一完成人，多人合作者依次递减</w:t>
            </w:r>
            <w:r>
              <w:t>1</w:t>
            </w:r>
            <w:r>
              <w:rPr>
                <w:rFonts w:hint="eastAsia"/>
              </w:rPr>
              <w:t>个学分，最低按</w:t>
            </w:r>
            <w:r>
              <w:t>1</w:t>
            </w:r>
            <w:r>
              <w:rPr>
                <w:rFonts w:hint="eastAsia"/>
              </w:rPr>
              <w:t>分计算。</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1417" w:type="dxa"/>
            <w:vMerge w:val="continue"/>
            <w:vAlign w:val="center"/>
          </w:tcPr>
          <w:p/>
        </w:tc>
        <w:tc>
          <w:tcPr>
            <w:tcW w:w="1418" w:type="dxa"/>
            <w:vMerge w:val="continue"/>
            <w:vAlign w:val="center"/>
          </w:tcPr>
          <w:p/>
        </w:tc>
        <w:tc>
          <w:tcPr>
            <w:tcW w:w="2835" w:type="dxa"/>
            <w:vAlign w:val="center"/>
          </w:tcPr>
          <w:p>
            <w:r>
              <w:rPr>
                <w:rFonts w:hint="eastAsia"/>
              </w:rPr>
              <w:t>发明专利通过初步审查第一专利权人</w:t>
            </w:r>
          </w:p>
        </w:tc>
        <w:tc>
          <w:tcPr>
            <w:tcW w:w="992" w:type="dxa"/>
            <w:vAlign w:val="center"/>
          </w:tcPr>
          <w:p>
            <w:pPr>
              <w:jc w:val="center"/>
            </w:pPr>
            <w:r>
              <w:t>3</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1417" w:type="dxa"/>
            <w:vMerge w:val="continue"/>
            <w:vAlign w:val="center"/>
          </w:tcPr>
          <w:p/>
        </w:tc>
        <w:tc>
          <w:tcPr>
            <w:tcW w:w="1418" w:type="dxa"/>
            <w:vMerge w:val="continue"/>
            <w:vAlign w:val="center"/>
          </w:tcPr>
          <w:p/>
        </w:tc>
        <w:tc>
          <w:tcPr>
            <w:tcW w:w="2835" w:type="dxa"/>
            <w:vAlign w:val="center"/>
          </w:tcPr>
          <w:p>
            <w:r>
              <w:rPr>
                <w:rFonts w:hint="eastAsia"/>
              </w:rPr>
              <w:t>实用新型专利和外观设计专利授权第一专利权人</w:t>
            </w:r>
          </w:p>
        </w:tc>
        <w:tc>
          <w:tcPr>
            <w:tcW w:w="992" w:type="dxa"/>
            <w:vAlign w:val="center"/>
          </w:tcPr>
          <w:p>
            <w:pPr>
              <w:jc w:val="center"/>
            </w:pPr>
            <w:r>
              <w:t>3</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1417" w:type="dxa"/>
            <w:vMerge w:val="continue"/>
            <w:vAlign w:val="center"/>
          </w:tcPr>
          <w:p/>
        </w:tc>
        <w:tc>
          <w:tcPr>
            <w:tcW w:w="1418" w:type="dxa"/>
            <w:vMerge w:val="continue"/>
            <w:vAlign w:val="center"/>
          </w:tcPr>
          <w:p/>
        </w:tc>
        <w:tc>
          <w:tcPr>
            <w:tcW w:w="2835" w:type="dxa"/>
            <w:vAlign w:val="center"/>
          </w:tcPr>
          <w:p>
            <w:r>
              <w:rPr>
                <w:rFonts w:hint="eastAsia"/>
              </w:rPr>
              <w:t>外观设计</w:t>
            </w:r>
          </w:p>
        </w:tc>
        <w:tc>
          <w:tcPr>
            <w:tcW w:w="992" w:type="dxa"/>
            <w:vAlign w:val="center"/>
          </w:tcPr>
          <w:p>
            <w:pPr>
              <w:jc w:val="center"/>
            </w:pPr>
            <w:r>
              <w:t>2</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1417" w:type="dxa"/>
            <w:vMerge w:val="continue"/>
            <w:vAlign w:val="center"/>
          </w:tcPr>
          <w:p/>
        </w:tc>
        <w:tc>
          <w:tcPr>
            <w:tcW w:w="1418" w:type="dxa"/>
            <w:vMerge w:val="continue"/>
            <w:vAlign w:val="center"/>
          </w:tcPr>
          <w:p/>
        </w:tc>
        <w:tc>
          <w:tcPr>
            <w:tcW w:w="2835" w:type="dxa"/>
            <w:vAlign w:val="center"/>
          </w:tcPr>
          <w:p>
            <w:r>
              <w:rPr>
                <w:rFonts w:hint="eastAsia"/>
              </w:rPr>
              <w:t>专利转让</w:t>
            </w:r>
          </w:p>
        </w:tc>
        <w:tc>
          <w:tcPr>
            <w:tcW w:w="992" w:type="dxa"/>
            <w:vAlign w:val="center"/>
          </w:tcPr>
          <w:p>
            <w:pPr>
              <w:jc w:val="center"/>
            </w:pPr>
            <w:r>
              <w:t>2</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1417" w:type="dxa"/>
            <w:vMerge w:val="continue"/>
            <w:vAlign w:val="center"/>
          </w:tcPr>
          <w:p/>
        </w:tc>
        <w:tc>
          <w:tcPr>
            <w:tcW w:w="1418" w:type="dxa"/>
            <w:vMerge w:val="continue"/>
            <w:vAlign w:val="center"/>
          </w:tcPr>
          <w:p/>
        </w:tc>
        <w:tc>
          <w:tcPr>
            <w:tcW w:w="2835" w:type="dxa"/>
            <w:vAlign w:val="center"/>
          </w:tcPr>
          <w:p>
            <w:r>
              <w:rPr>
                <w:rFonts w:hint="eastAsia"/>
              </w:rPr>
              <w:t>计算机软件著作权登记第一专利权人</w:t>
            </w:r>
          </w:p>
        </w:tc>
        <w:tc>
          <w:tcPr>
            <w:tcW w:w="992" w:type="dxa"/>
            <w:vAlign w:val="center"/>
          </w:tcPr>
          <w:p>
            <w:pPr>
              <w:jc w:val="center"/>
            </w:pPr>
            <w:r>
              <w:t>2</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1417" w:type="dxa"/>
            <w:vMerge w:val="continue"/>
            <w:vAlign w:val="center"/>
          </w:tcPr>
          <w:p/>
        </w:tc>
        <w:tc>
          <w:tcPr>
            <w:tcW w:w="1418" w:type="dxa"/>
            <w:vMerge w:val="continue"/>
            <w:vAlign w:val="center"/>
          </w:tcPr>
          <w:p/>
        </w:tc>
        <w:tc>
          <w:tcPr>
            <w:tcW w:w="2835" w:type="dxa"/>
            <w:vAlign w:val="center"/>
          </w:tcPr>
          <w:p>
            <w:r>
              <w:rPr>
                <w:rFonts w:hint="eastAsia"/>
              </w:rPr>
              <w:t>集成电路布图专有权第一专利权人</w:t>
            </w:r>
          </w:p>
        </w:tc>
        <w:tc>
          <w:tcPr>
            <w:tcW w:w="992" w:type="dxa"/>
            <w:vAlign w:val="center"/>
          </w:tcPr>
          <w:p>
            <w:pPr>
              <w:jc w:val="center"/>
            </w:pPr>
            <w:r>
              <w:t>3</w:t>
            </w:r>
          </w:p>
        </w:tc>
        <w:tc>
          <w:tcPr>
            <w:tcW w:w="1843" w:type="dxa"/>
            <w:vAlign w:val="center"/>
          </w:tcPr>
          <w:p>
            <w:pPr>
              <w:jc w:val="center"/>
            </w:pPr>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1417" w:type="dxa"/>
            <w:vMerge w:val="continue"/>
            <w:vAlign w:val="center"/>
          </w:tcPr>
          <w:p/>
        </w:tc>
        <w:tc>
          <w:tcPr>
            <w:tcW w:w="1418" w:type="dxa"/>
            <w:vAlign w:val="center"/>
          </w:tcPr>
          <w:p>
            <w:r>
              <w:rPr>
                <w:rFonts w:hint="eastAsia"/>
              </w:rPr>
              <w:t>校级发明创造</w:t>
            </w:r>
          </w:p>
        </w:tc>
        <w:tc>
          <w:tcPr>
            <w:tcW w:w="2835" w:type="dxa"/>
            <w:vAlign w:val="center"/>
          </w:tcPr>
          <w:p/>
        </w:tc>
        <w:tc>
          <w:tcPr>
            <w:tcW w:w="992" w:type="dxa"/>
            <w:vAlign w:val="center"/>
          </w:tcPr>
          <w:p>
            <w:pPr>
              <w:jc w:val="center"/>
            </w:pPr>
            <w:r>
              <w:t>2</w:t>
            </w:r>
          </w:p>
        </w:tc>
        <w:tc>
          <w:tcPr>
            <w:tcW w:w="1843" w:type="dxa"/>
            <w:vAlign w:val="center"/>
          </w:tcPr>
          <w:p>
            <w:pPr>
              <w:jc w:val="center"/>
            </w:pPr>
            <w:r>
              <w:rPr>
                <w:rFonts w:hint="eastAsia"/>
              </w:rPr>
              <w:t>学术委员会科技咨询委员会</w:t>
            </w:r>
          </w:p>
        </w:tc>
        <w:tc>
          <w:tcPr>
            <w:tcW w:w="4736" w:type="dxa"/>
            <w:vAlign w:val="center"/>
          </w:tcPr>
          <w:p>
            <w:pPr>
              <w:ind w:firstLine="210" w:firstLineChars="100"/>
            </w:pPr>
            <w:r>
              <w:t>1</w:t>
            </w:r>
            <w:r>
              <w:rPr>
                <w:rFonts w:hint="eastAsia"/>
              </w:rPr>
              <w:t>．未获得国家专利授权，但经教学学院认定已经形成完整设计或发明实物；</w:t>
            </w:r>
          </w:p>
          <w:p>
            <w:pPr>
              <w:ind w:firstLine="210" w:firstLineChars="100"/>
            </w:pPr>
            <w:r>
              <w:t>2</w:t>
            </w:r>
            <w:r>
              <w:rPr>
                <w:rFonts w:hint="eastAsia"/>
              </w:rPr>
              <w:t>．发明主持人记</w:t>
            </w:r>
            <w:r>
              <w:t>2</w:t>
            </w:r>
            <w:r>
              <w:rPr>
                <w:rFonts w:hint="eastAsia"/>
              </w:rPr>
              <w:t>学分，参与人记</w:t>
            </w:r>
            <w:r>
              <w:t>1</w:t>
            </w:r>
            <w:r>
              <w:rPr>
                <w:rFonts w:hint="eastAsia"/>
              </w:rPr>
              <w:t>学分。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restart"/>
            <w:vAlign w:val="center"/>
          </w:tcPr>
          <w:p>
            <w:r>
              <w:rPr>
                <w:rFonts w:hint="eastAsia"/>
              </w:rPr>
              <w:t>专著或著作</w:t>
            </w:r>
          </w:p>
        </w:tc>
        <w:tc>
          <w:tcPr>
            <w:tcW w:w="2835" w:type="dxa"/>
            <w:vAlign w:val="center"/>
          </w:tcPr>
          <w:p>
            <w:r>
              <w:rPr>
                <w:rFonts w:hint="eastAsia"/>
              </w:rPr>
              <w:t>独立撰写或主编</w:t>
            </w:r>
          </w:p>
        </w:tc>
        <w:tc>
          <w:tcPr>
            <w:tcW w:w="992" w:type="dxa"/>
            <w:vAlign w:val="center"/>
          </w:tcPr>
          <w:p>
            <w:pPr>
              <w:jc w:val="center"/>
            </w:pPr>
            <w:r>
              <w:t>5</w:t>
            </w:r>
          </w:p>
        </w:tc>
        <w:tc>
          <w:tcPr>
            <w:tcW w:w="1843" w:type="dxa"/>
            <w:vAlign w:val="center"/>
          </w:tcPr>
          <w:p>
            <w:r>
              <w:rPr>
                <w:rFonts w:hint="eastAsia"/>
              </w:rPr>
              <w:t>科学技术与开发处</w:t>
            </w:r>
          </w:p>
        </w:tc>
        <w:tc>
          <w:tcPr>
            <w:tcW w:w="4736" w:type="dxa"/>
            <w:vMerge w:val="restart"/>
            <w:vAlign w:val="center"/>
          </w:tcPr>
          <w:p>
            <w:pPr>
              <w:ind w:firstLine="210" w:firstLineChars="100"/>
            </w:pPr>
            <w:r>
              <w:t>1</w:t>
            </w:r>
            <w:r>
              <w:rPr>
                <w:rFonts w:hint="eastAsia"/>
              </w:rPr>
              <w:t>．撰写中文或英文版专著、翻译或编著文学艺术类著作且正式出版；</w:t>
            </w:r>
          </w:p>
          <w:p>
            <w:pPr>
              <w:ind w:firstLine="210" w:firstLineChars="100"/>
            </w:pPr>
            <w:r>
              <w:t>2</w:t>
            </w:r>
            <w:r>
              <w:rPr>
                <w:rFonts w:hint="eastAsia"/>
              </w:rPr>
              <w:t>．著作认定需提供已出版书籍的</w:t>
            </w:r>
            <w:r>
              <w:t>ISBN</w:t>
            </w:r>
            <w:r>
              <w:rPr>
                <w:rFonts w:hint="eastAsia"/>
              </w:rPr>
              <w:t>号，封面复印件。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continue"/>
            <w:vAlign w:val="center"/>
          </w:tcPr>
          <w:p/>
        </w:tc>
        <w:tc>
          <w:tcPr>
            <w:tcW w:w="2835" w:type="dxa"/>
            <w:vAlign w:val="center"/>
          </w:tcPr>
          <w:p>
            <w:r>
              <w:rPr>
                <w:rFonts w:hint="eastAsia"/>
              </w:rPr>
              <w:t>参编（排名第一，撰写</w:t>
            </w:r>
            <w:r>
              <w:t>1</w:t>
            </w:r>
            <w:r>
              <w:rPr>
                <w:rFonts w:hint="eastAsia"/>
              </w:rPr>
              <w:t>万字以上）</w:t>
            </w:r>
          </w:p>
        </w:tc>
        <w:tc>
          <w:tcPr>
            <w:tcW w:w="992" w:type="dxa"/>
            <w:vAlign w:val="center"/>
          </w:tcPr>
          <w:p>
            <w:pPr>
              <w:jc w:val="center"/>
            </w:pPr>
            <w:r>
              <w:t>3</w:t>
            </w:r>
          </w:p>
        </w:tc>
        <w:tc>
          <w:tcPr>
            <w:tcW w:w="1843" w:type="dxa"/>
            <w:vAlign w:val="center"/>
          </w:tcPr>
          <w:p>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restart"/>
            <w:vAlign w:val="center"/>
          </w:tcPr>
          <w:p>
            <w:r>
              <w:rPr>
                <w:rFonts w:hint="eastAsia"/>
              </w:rPr>
              <w:t>艺术作品</w:t>
            </w:r>
          </w:p>
        </w:tc>
        <w:tc>
          <w:tcPr>
            <w:tcW w:w="2835" w:type="dxa"/>
            <w:vAlign w:val="center"/>
          </w:tcPr>
          <w:p>
            <w:r>
              <w:rPr>
                <w:rFonts w:hint="eastAsia"/>
              </w:rPr>
              <w:t>国家级</w:t>
            </w:r>
          </w:p>
        </w:tc>
        <w:tc>
          <w:tcPr>
            <w:tcW w:w="992" w:type="dxa"/>
            <w:vAlign w:val="center"/>
          </w:tcPr>
          <w:p>
            <w:pPr>
              <w:jc w:val="center"/>
            </w:pPr>
            <w:r>
              <w:t>5</w:t>
            </w:r>
          </w:p>
        </w:tc>
        <w:tc>
          <w:tcPr>
            <w:tcW w:w="1843" w:type="dxa"/>
            <w:vAlign w:val="center"/>
          </w:tcPr>
          <w:p>
            <w:r>
              <w:rPr>
                <w:rFonts w:hint="eastAsia"/>
              </w:rPr>
              <w:t>科学技术与开发处</w:t>
            </w:r>
          </w:p>
        </w:tc>
        <w:tc>
          <w:tcPr>
            <w:tcW w:w="4736" w:type="dxa"/>
            <w:vMerge w:val="restart"/>
            <w:vAlign w:val="center"/>
          </w:tcPr>
          <w:p>
            <w:pPr>
              <w:ind w:firstLine="210" w:firstLineChars="100"/>
            </w:pPr>
            <w:r>
              <w:t>1</w:t>
            </w:r>
            <w:r>
              <w:rPr>
                <w:rFonts w:hint="eastAsia"/>
              </w:rPr>
              <w:t>．艺术作品认定需出具官方认定的作品照片等有效证明材料；</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continue"/>
            <w:vAlign w:val="center"/>
          </w:tcPr>
          <w:p/>
        </w:tc>
        <w:tc>
          <w:tcPr>
            <w:tcW w:w="2835" w:type="dxa"/>
            <w:vAlign w:val="center"/>
          </w:tcPr>
          <w:p>
            <w:r>
              <w:rPr>
                <w:rFonts w:hint="eastAsia"/>
              </w:rPr>
              <w:t>省部级</w:t>
            </w:r>
          </w:p>
        </w:tc>
        <w:tc>
          <w:tcPr>
            <w:tcW w:w="992" w:type="dxa"/>
            <w:vAlign w:val="center"/>
          </w:tcPr>
          <w:p>
            <w:pPr>
              <w:jc w:val="center"/>
            </w:pPr>
            <w:r>
              <w:t>4</w:t>
            </w:r>
          </w:p>
        </w:tc>
        <w:tc>
          <w:tcPr>
            <w:tcW w:w="1843" w:type="dxa"/>
            <w:vAlign w:val="center"/>
          </w:tcPr>
          <w:p>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continue"/>
            <w:vAlign w:val="center"/>
          </w:tcPr>
          <w:p/>
        </w:tc>
        <w:tc>
          <w:tcPr>
            <w:tcW w:w="2835" w:type="dxa"/>
            <w:vAlign w:val="center"/>
          </w:tcPr>
          <w:p>
            <w:r>
              <w:rPr>
                <w:rFonts w:hint="eastAsia"/>
              </w:rPr>
              <w:t>市厅级</w:t>
            </w:r>
          </w:p>
        </w:tc>
        <w:tc>
          <w:tcPr>
            <w:tcW w:w="992" w:type="dxa"/>
            <w:vAlign w:val="center"/>
          </w:tcPr>
          <w:p>
            <w:pPr>
              <w:jc w:val="center"/>
            </w:pPr>
            <w:r>
              <w:t>3</w:t>
            </w:r>
          </w:p>
        </w:tc>
        <w:tc>
          <w:tcPr>
            <w:tcW w:w="1843" w:type="dxa"/>
            <w:vAlign w:val="center"/>
          </w:tcPr>
          <w:p>
            <w:r>
              <w:rPr>
                <w:rFonts w:hint="eastAsia"/>
              </w:rPr>
              <w:t>科学技术与开发处</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continue"/>
            <w:vAlign w:val="center"/>
          </w:tcPr>
          <w:p/>
        </w:tc>
        <w:tc>
          <w:tcPr>
            <w:tcW w:w="2835" w:type="dxa"/>
            <w:vAlign w:val="center"/>
          </w:tcPr>
          <w:p>
            <w:r>
              <w:rPr>
                <w:rFonts w:hint="eastAsia"/>
              </w:rPr>
              <w:t>校级</w:t>
            </w:r>
          </w:p>
        </w:tc>
        <w:tc>
          <w:tcPr>
            <w:tcW w:w="992" w:type="dxa"/>
            <w:vAlign w:val="center"/>
          </w:tcPr>
          <w:p>
            <w:pPr>
              <w:jc w:val="center"/>
            </w:pPr>
            <w:r>
              <w:t>2</w:t>
            </w:r>
          </w:p>
        </w:tc>
        <w:tc>
          <w:tcPr>
            <w:tcW w:w="1843" w:type="dxa"/>
            <w:vAlign w:val="center"/>
          </w:tcPr>
          <w:p>
            <w:pPr>
              <w:jc w:val="center"/>
            </w:pPr>
            <w:r>
              <w:rPr>
                <w:rFonts w:hint="eastAsia"/>
              </w:rPr>
              <w:t>学术委员会科技咨询委员会</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tc>
        <w:tc>
          <w:tcPr>
            <w:tcW w:w="2835" w:type="dxa"/>
            <w:gridSpan w:val="2"/>
            <w:vMerge w:val="continue"/>
            <w:vAlign w:val="center"/>
          </w:tcPr>
          <w:p/>
        </w:tc>
        <w:tc>
          <w:tcPr>
            <w:tcW w:w="2835" w:type="dxa"/>
            <w:vAlign w:val="center"/>
          </w:tcPr>
          <w:p>
            <w:r>
              <w:rPr>
                <w:rFonts w:hint="eastAsia"/>
              </w:rPr>
              <w:t>院级</w:t>
            </w:r>
          </w:p>
        </w:tc>
        <w:tc>
          <w:tcPr>
            <w:tcW w:w="992" w:type="dxa"/>
            <w:vAlign w:val="center"/>
          </w:tcPr>
          <w:p>
            <w:pPr>
              <w:jc w:val="center"/>
            </w:pPr>
            <w:r>
              <w:t>1</w:t>
            </w:r>
          </w:p>
        </w:tc>
        <w:tc>
          <w:tcPr>
            <w:tcW w:w="1843" w:type="dxa"/>
            <w:vAlign w:val="center"/>
          </w:tcPr>
          <w:p>
            <w:pPr>
              <w:jc w:val="center"/>
            </w:pPr>
            <w:r>
              <w:rPr>
                <w:rFonts w:hint="eastAsia"/>
              </w:rPr>
              <w:t>各学院学术委员会</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restart"/>
            <w:shd w:val="clear" w:color="auto" w:fill="E6E6E6"/>
            <w:vAlign w:val="center"/>
          </w:tcPr>
          <w:p>
            <w:pPr>
              <w:spacing w:line="360" w:lineRule="auto"/>
              <w:jc w:val="center"/>
            </w:pPr>
            <w:r>
              <w:rPr>
                <w:rFonts w:hint="eastAsia"/>
              </w:rPr>
              <w:t>创</w:t>
            </w:r>
          </w:p>
          <w:p>
            <w:pPr>
              <w:spacing w:line="360" w:lineRule="auto"/>
              <w:jc w:val="center"/>
            </w:pPr>
            <w:r>
              <w:rPr>
                <w:rFonts w:hint="eastAsia"/>
              </w:rPr>
              <w:t>新</w:t>
            </w:r>
          </w:p>
          <w:p>
            <w:pPr>
              <w:spacing w:line="360" w:lineRule="auto"/>
              <w:jc w:val="center"/>
            </w:pPr>
            <w:r>
              <w:rPr>
                <w:rFonts w:hint="eastAsia"/>
              </w:rPr>
              <w:t>创</w:t>
            </w:r>
          </w:p>
          <w:p>
            <w:pPr>
              <w:spacing w:line="360" w:lineRule="auto"/>
              <w:jc w:val="center"/>
            </w:pPr>
            <w:r>
              <w:rPr>
                <w:rFonts w:hint="eastAsia"/>
              </w:rPr>
              <w:t>业</w:t>
            </w:r>
          </w:p>
          <w:p>
            <w:pPr>
              <w:spacing w:line="360" w:lineRule="auto"/>
              <w:jc w:val="center"/>
            </w:pPr>
            <w:r>
              <w:rPr>
                <w:rFonts w:hint="eastAsia"/>
              </w:rPr>
              <w:t>活</w:t>
            </w:r>
          </w:p>
          <w:p>
            <w:pPr>
              <w:spacing w:line="360" w:lineRule="auto"/>
              <w:jc w:val="center"/>
            </w:pPr>
            <w:r>
              <w:rPr>
                <w:rFonts w:hint="eastAsia"/>
              </w:rPr>
              <w:t>动</w:t>
            </w:r>
          </w:p>
        </w:tc>
        <w:tc>
          <w:tcPr>
            <w:tcW w:w="2835" w:type="dxa"/>
            <w:gridSpan w:val="2"/>
            <w:vMerge w:val="restart"/>
            <w:shd w:val="clear" w:color="auto" w:fill="E6E6E6"/>
            <w:vAlign w:val="center"/>
          </w:tcPr>
          <w:p>
            <w:r>
              <w:rPr>
                <w:rFonts w:hint="eastAsia"/>
              </w:rPr>
              <w:t>创业竞赛</w:t>
            </w:r>
          </w:p>
        </w:tc>
        <w:tc>
          <w:tcPr>
            <w:tcW w:w="2835" w:type="dxa"/>
            <w:shd w:val="clear" w:color="auto" w:fill="E6E6E6"/>
            <w:vAlign w:val="center"/>
          </w:tcPr>
          <w:p>
            <w:r>
              <w:rPr>
                <w:rFonts w:hint="eastAsia"/>
              </w:rPr>
              <w:t>国家级</w:t>
            </w:r>
          </w:p>
        </w:tc>
        <w:tc>
          <w:tcPr>
            <w:tcW w:w="992" w:type="dxa"/>
            <w:shd w:val="clear" w:color="auto" w:fill="E6E6E6"/>
            <w:vAlign w:val="center"/>
          </w:tcPr>
          <w:p>
            <w:pPr>
              <w:jc w:val="center"/>
            </w:pPr>
            <w:r>
              <w:t>5</w:t>
            </w:r>
          </w:p>
        </w:tc>
        <w:tc>
          <w:tcPr>
            <w:tcW w:w="1843" w:type="dxa"/>
            <w:shd w:val="clear" w:color="auto" w:fill="E6E6E6"/>
            <w:vAlign w:val="center"/>
          </w:tcPr>
          <w:p>
            <w:pPr>
              <w:jc w:val="center"/>
            </w:pPr>
            <w:r>
              <w:rPr>
                <w:rFonts w:hint="eastAsia"/>
              </w:rPr>
              <w:t>招生与就业处</w:t>
            </w:r>
          </w:p>
        </w:tc>
        <w:tc>
          <w:tcPr>
            <w:tcW w:w="4736" w:type="dxa"/>
            <w:vMerge w:val="restart"/>
            <w:shd w:val="clear" w:color="auto" w:fill="E6E6E6"/>
            <w:vAlign w:val="center"/>
          </w:tcPr>
          <w:p>
            <w:pPr>
              <w:ind w:firstLine="210" w:firstLineChars="100"/>
            </w:pPr>
            <w:r>
              <w:t>1</w:t>
            </w:r>
            <w:r>
              <w:rPr>
                <w:rFonts w:hint="eastAsia"/>
              </w:rPr>
              <w:t>．创业竞赛须出具赛事通知、申报材料、获奖证书等；</w:t>
            </w:r>
          </w:p>
          <w:p>
            <w:pPr>
              <w:ind w:firstLine="210" w:firstLineChars="100"/>
            </w:pPr>
            <w:r>
              <w:rPr>
                <w:rFonts w:hint="eastAsia"/>
              </w:rPr>
              <w:t>2．创业项目须出具加盖鲜章的项目申报书、实施方案、结题证书或获奖证书等材料；</w:t>
            </w:r>
          </w:p>
          <w:p>
            <w:pPr>
              <w:ind w:firstLine="210" w:firstLineChars="100"/>
            </w:pPr>
            <w:r>
              <w:rPr>
                <w:rFonts w:hint="eastAsia"/>
              </w:rPr>
              <w:t>3．以上成果均指项目组负责人，其余学生按排名顺序依次递减</w:t>
            </w:r>
            <w:r>
              <w:t>1</w:t>
            </w:r>
            <w:r>
              <w:rPr>
                <w:rFonts w:hint="eastAsia"/>
              </w:rPr>
              <w:t>个学分，最低按</w:t>
            </w:r>
            <w:r>
              <w:t>1</w:t>
            </w:r>
            <w:r>
              <w:rPr>
                <w:rFonts w:hint="eastAsia"/>
              </w:rPr>
              <w:t>分计算；</w:t>
            </w:r>
          </w:p>
          <w:p>
            <w:pPr>
              <w:ind w:firstLine="210" w:firstLineChars="100"/>
            </w:pPr>
            <w:r>
              <w:t>4</w:t>
            </w:r>
            <w:r>
              <w:rPr>
                <w:rFonts w:hint="eastAsia"/>
              </w:rPr>
              <w:t>．有申报经历项目仅限项目组负责人。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省部级</w:t>
            </w:r>
          </w:p>
        </w:tc>
        <w:tc>
          <w:tcPr>
            <w:tcW w:w="992" w:type="dxa"/>
            <w:shd w:val="clear" w:color="auto" w:fill="E6E6E6"/>
            <w:vAlign w:val="center"/>
          </w:tcPr>
          <w:p>
            <w:pPr>
              <w:jc w:val="center"/>
            </w:pPr>
            <w:r>
              <w:t>4</w:t>
            </w:r>
          </w:p>
        </w:tc>
        <w:tc>
          <w:tcPr>
            <w:tcW w:w="1843" w:type="dxa"/>
            <w:shd w:val="clear" w:color="auto" w:fill="E6E6E6"/>
            <w:vAlign w:val="center"/>
          </w:tcPr>
          <w:p>
            <w:pPr>
              <w:jc w:val="center"/>
            </w:pPr>
            <w:r>
              <w:rPr>
                <w:rFonts w:hint="eastAsia"/>
              </w:rPr>
              <w:t>招生与就业处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市厅级</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招生与就业处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校级</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招生与就业处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创业项目</w:t>
            </w:r>
          </w:p>
          <w:p>
            <w:r>
              <w:rPr>
                <w:rFonts w:hint="eastAsia"/>
              </w:rPr>
              <w:t>（含大学生创业训练项目、创业实践项目、创业立项项目、创业扶持项目等）</w:t>
            </w:r>
          </w:p>
        </w:tc>
        <w:tc>
          <w:tcPr>
            <w:tcW w:w="2835" w:type="dxa"/>
            <w:shd w:val="clear" w:color="auto" w:fill="E6E6E6"/>
            <w:vAlign w:val="center"/>
          </w:tcPr>
          <w:p>
            <w:r>
              <w:rPr>
                <w:rFonts w:hint="eastAsia"/>
              </w:rPr>
              <w:t>国家级</w:t>
            </w:r>
          </w:p>
        </w:tc>
        <w:tc>
          <w:tcPr>
            <w:tcW w:w="992" w:type="dxa"/>
            <w:shd w:val="clear" w:color="auto" w:fill="E6E6E6"/>
            <w:vAlign w:val="center"/>
          </w:tcPr>
          <w:p>
            <w:pPr>
              <w:jc w:val="center"/>
            </w:pPr>
            <w:r>
              <w:t>5</w:t>
            </w:r>
          </w:p>
        </w:tc>
        <w:tc>
          <w:tcPr>
            <w:tcW w:w="1843" w:type="dxa"/>
            <w:shd w:val="clear" w:color="auto" w:fill="E6E6E6"/>
            <w:vAlign w:val="center"/>
          </w:tcPr>
          <w:p>
            <w:pPr>
              <w:jc w:val="center"/>
            </w:pPr>
            <w:r>
              <w:rPr>
                <w:rFonts w:hint="eastAsia"/>
              </w:rPr>
              <w:t>招生与就业处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省部级</w:t>
            </w:r>
          </w:p>
        </w:tc>
        <w:tc>
          <w:tcPr>
            <w:tcW w:w="992" w:type="dxa"/>
            <w:shd w:val="clear" w:color="auto" w:fill="E6E6E6"/>
            <w:vAlign w:val="center"/>
          </w:tcPr>
          <w:p>
            <w:pPr>
              <w:jc w:val="center"/>
            </w:pPr>
            <w:r>
              <w:t>4</w:t>
            </w:r>
          </w:p>
        </w:tc>
        <w:tc>
          <w:tcPr>
            <w:tcW w:w="1843" w:type="dxa"/>
            <w:shd w:val="clear" w:color="auto" w:fill="E6E6E6"/>
            <w:vAlign w:val="center"/>
          </w:tcPr>
          <w:p>
            <w:pPr>
              <w:jc w:val="center"/>
            </w:pPr>
            <w:r>
              <w:rPr>
                <w:rFonts w:hint="eastAsia"/>
              </w:rPr>
              <w:t>招生与就业处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市厅级</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招生与就业处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校级</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招生与就业处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有申报经历</w:t>
            </w:r>
          </w:p>
        </w:tc>
        <w:tc>
          <w:tcPr>
            <w:tcW w:w="992" w:type="dxa"/>
            <w:shd w:val="clear" w:color="auto" w:fill="E6E6E6"/>
            <w:vAlign w:val="center"/>
          </w:tcPr>
          <w:p>
            <w:pPr>
              <w:jc w:val="center"/>
            </w:pPr>
            <w:r>
              <w:t>0.5</w:t>
            </w:r>
          </w:p>
        </w:tc>
        <w:tc>
          <w:tcPr>
            <w:tcW w:w="1843" w:type="dxa"/>
            <w:shd w:val="clear" w:color="auto" w:fill="E6E6E6"/>
            <w:vAlign w:val="center"/>
          </w:tcPr>
          <w:p>
            <w:pPr>
              <w:jc w:val="center"/>
            </w:pPr>
            <w:r>
              <w:rPr>
                <w:rFonts w:hint="eastAsia"/>
              </w:rPr>
              <w:t>招生与就业处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创业实践</w:t>
            </w:r>
          </w:p>
        </w:tc>
        <w:tc>
          <w:tcPr>
            <w:tcW w:w="2835" w:type="dxa"/>
            <w:shd w:val="clear" w:color="auto" w:fill="E6E6E6"/>
            <w:vAlign w:val="center"/>
          </w:tcPr>
          <w:p>
            <w:r>
              <w:rPr>
                <w:rFonts w:hint="eastAsia"/>
              </w:rPr>
              <w:t>成功创办微型及以上企业获得正式投资机构或民间资本五十万元及以上投资</w:t>
            </w:r>
          </w:p>
        </w:tc>
        <w:tc>
          <w:tcPr>
            <w:tcW w:w="992" w:type="dxa"/>
            <w:shd w:val="clear" w:color="auto" w:fill="E6E6E6"/>
            <w:vAlign w:val="center"/>
          </w:tcPr>
          <w:p>
            <w:pPr>
              <w:jc w:val="center"/>
            </w:pPr>
            <w:r>
              <w:t>5</w:t>
            </w:r>
          </w:p>
        </w:tc>
        <w:tc>
          <w:tcPr>
            <w:tcW w:w="1843" w:type="dxa"/>
            <w:shd w:val="clear" w:color="auto" w:fill="E6E6E6"/>
            <w:vAlign w:val="center"/>
          </w:tcPr>
          <w:p>
            <w:pPr>
              <w:jc w:val="center"/>
            </w:pPr>
            <w:r>
              <w:rPr>
                <w:rFonts w:hint="eastAsia"/>
              </w:rPr>
              <w:t>招生与就业处</w:t>
            </w:r>
          </w:p>
        </w:tc>
        <w:tc>
          <w:tcPr>
            <w:tcW w:w="4736" w:type="dxa"/>
            <w:vMerge w:val="restart"/>
            <w:shd w:val="clear" w:color="auto" w:fill="E6E6E6"/>
            <w:vAlign w:val="center"/>
          </w:tcPr>
          <w:p>
            <w:pPr>
              <w:ind w:firstLine="210" w:firstLineChars="100"/>
            </w:pPr>
            <w:r>
              <w:t>1</w:t>
            </w:r>
            <w:r>
              <w:rPr>
                <w:rFonts w:hint="eastAsia"/>
              </w:rPr>
              <w:t>．运行半年以上，提供工商营业执照；</w:t>
            </w:r>
          </w:p>
          <w:p>
            <w:pPr>
              <w:ind w:firstLine="210" w:firstLineChars="100"/>
            </w:pPr>
            <w:r>
              <w:t>2</w:t>
            </w:r>
            <w:r>
              <w:rPr>
                <w:rFonts w:hint="eastAsia"/>
              </w:rPr>
              <w:t>．学生法人计满分，其余合伙人计</w:t>
            </w:r>
            <w:r>
              <w:t>1</w:t>
            </w:r>
            <w:r>
              <w:rPr>
                <w:rFonts w:hint="eastAsia"/>
              </w:rPr>
              <w:t>分；</w:t>
            </w:r>
          </w:p>
          <w:p>
            <w:pPr>
              <w:ind w:firstLine="210" w:firstLineChars="100"/>
            </w:pPr>
            <w:r>
              <w:t>3</w:t>
            </w:r>
            <w:r>
              <w:rPr>
                <w:rFonts w:hint="eastAsia"/>
              </w:rPr>
              <w:t>．获得投资项目需提供投资协议及公司融资银行流水。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注册公司、创办企业并取得营业执照</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招生与就业处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经过审核入驻各级孵化园区、创业园区</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招生与就业处</w:t>
            </w:r>
          </w:p>
        </w:tc>
        <w:tc>
          <w:tcPr>
            <w:tcW w:w="4736" w:type="dxa"/>
            <w:shd w:val="clear" w:color="auto" w:fill="E6E6E6"/>
            <w:vAlign w:val="center"/>
          </w:tcPr>
          <w:p>
            <w:pPr>
              <w:ind w:firstLine="210" w:firstLineChars="100"/>
            </w:pPr>
            <w:r>
              <w:t>1</w:t>
            </w:r>
            <w:r>
              <w:rPr>
                <w:rFonts w:hint="eastAsia"/>
              </w:rPr>
              <w:t>．入驻期满半年；</w:t>
            </w:r>
          </w:p>
          <w:p>
            <w:pPr>
              <w:ind w:firstLine="210" w:firstLineChars="100"/>
            </w:pPr>
            <w:r>
              <w:t>2</w:t>
            </w:r>
            <w:r>
              <w:rPr>
                <w:rFonts w:hint="eastAsia"/>
              </w:rPr>
              <w:t>．项目负责人</w:t>
            </w:r>
            <w:r>
              <w:t>2</w:t>
            </w:r>
            <w:r>
              <w:rPr>
                <w:rFonts w:hint="eastAsia"/>
              </w:rPr>
              <w:t>分，其他成员（申报书中明确注明的成员）计</w:t>
            </w:r>
            <w:r>
              <w:t>1</w:t>
            </w:r>
            <w:r>
              <w:rPr>
                <w:rFonts w:hint="eastAsia"/>
              </w:rPr>
              <w:t>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大学生创业与就业促进社正式成员，参与组织校级创业活动</w:t>
            </w:r>
          </w:p>
        </w:tc>
        <w:tc>
          <w:tcPr>
            <w:tcW w:w="992" w:type="dxa"/>
            <w:shd w:val="clear" w:color="auto" w:fill="E6E6E6"/>
            <w:vAlign w:val="center"/>
          </w:tcPr>
          <w:p>
            <w:pPr>
              <w:jc w:val="center"/>
            </w:pPr>
            <w:r>
              <w:t>1</w:t>
            </w:r>
          </w:p>
        </w:tc>
        <w:tc>
          <w:tcPr>
            <w:tcW w:w="1843" w:type="dxa"/>
            <w:shd w:val="clear" w:color="auto" w:fill="E6E6E6"/>
            <w:vAlign w:val="center"/>
          </w:tcPr>
          <w:p>
            <w:pPr>
              <w:jc w:val="center"/>
            </w:pPr>
            <w:r>
              <w:rPr>
                <w:rFonts w:hint="eastAsia"/>
              </w:rPr>
              <w:t>招生与就业处</w:t>
            </w:r>
          </w:p>
        </w:tc>
        <w:tc>
          <w:tcPr>
            <w:tcW w:w="4736" w:type="dxa"/>
            <w:shd w:val="clear" w:color="auto" w:fill="E6E6E6"/>
            <w:vAlign w:val="center"/>
          </w:tcPr>
          <w:p>
            <w:pPr>
              <w:ind w:firstLine="210" w:firstLineChars="100"/>
            </w:pPr>
            <w:r>
              <w:t>1</w:t>
            </w:r>
            <w:r>
              <w:rPr>
                <w:rFonts w:hint="eastAsia"/>
              </w:rPr>
              <w:t>．参与组织一次活动计</w:t>
            </w:r>
            <w:r>
              <w:t>1</w:t>
            </w:r>
            <w:r>
              <w:rPr>
                <w:rFonts w:hint="eastAsia"/>
              </w:rPr>
              <w:t>分；</w:t>
            </w:r>
          </w:p>
          <w:p>
            <w:pPr>
              <w:ind w:firstLine="210" w:firstLineChars="100"/>
            </w:pPr>
            <w:r>
              <w:t>2</w:t>
            </w:r>
            <w:r>
              <w:rPr>
                <w:rFonts w:hint="eastAsia"/>
              </w:rPr>
              <w:t>．本项累计不超过</w:t>
            </w:r>
            <w:r>
              <w:t>2</w:t>
            </w:r>
            <w:r>
              <w:rPr>
                <w:rFonts w:hint="eastAsia"/>
              </w:rPr>
              <w:t>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创办创新创业类协会或社团</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校团委</w:t>
            </w:r>
          </w:p>
        </w:tc>
        <w:tc>
          <w:tcPr>
            <w:tcW w:w="4736" w:type="dxa"/>
            <w:shd w:val="clear" w:color="auto" w:fill="E6E6E6"/>
            <w:vAlign w:val="center"/>
          </w:tcPr>
          <w:p>
            <w:pPr>
              <w:ind w:firstLine="210" w:firstLineChars="100"/>
            </w:pPr>
            <w:r>
              <w:rPr>
                <w:rFonts w:hint="eastAsia"/>
              </w:rPr>
              <w:t>在校团委备案</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shd w:val="clear" w:color="auto" w:fill="E6E6E6"/>
            <w:vAlign w:val="center"/>
          </w:tcPr>
          <w:p>
            <w:r>
              <w:rPr>
                <w:rFonts w:hint="eastAsia"/>
              </w:rPr>
              <w:t>创新创业教育类选修课程</w:t>
            </w:r>
          </w:p>
        </w:tc>
        <w:tc>
          <w:tcPr>
            <w:tcW w:w="2835" w:type="dxa"/>
            <w:shd w:val="clear" w:color="auto" w:fill="E6E6E6"/>
            <w:vAlign w:val="center"/>
          </w:tcPr>
          <w:p>
            <w:pPr>
              <w:rPr>
                <w:spacing w:val="-6"/>
              </w:rPr>
            </w:pPr>
            <w:r>
              <w:rPr>
                <w:rFonts w:hint="eastAsia"/>
                <w:spacing w:val="-6"/>
              </w:rPr>
              <w:t>按学校要求修完课程并考核合格</w:t>
            </w:r>
          </w:p>
        </w:tc>
        <w:tc>
          <w:tcPr>
            <w:tcW w:w="992" w:type="dxa"/>
            <w:shd w:val="clear" w:color="auto" w:fill="E6E6E6"/>
            <w:vAlign w:val="center"/>
          </w:tcPr>
          <w:p>
            <w:pPr>
              <w:jc w:val="center"/>
            </w:pPr>
            <w:r>
              <w:t>1</w:t>
            </w:r>
          </w:p>
        </w:tc>
        <w:tc>
          <w:tcPr>
            <w:tcW w:w="1843" w:type="dxa"/>
            <w:shd w:val="clear" w:color="auto" w:fill="E6E6E6"/>
            <w:vAlign w:val="center"/>
          </w:tcPr>
          <w:p>
            <w:pPr>
              <w:jc w:val="center"/>
            </w:pPr>
            <w:r>
              <w:rPr>
                <w:rFonts w:hint="eastAsia"/>
              </w:rPr>
              <w:t>教务处</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tcBorders>
              <w:bottom w:val="single" w:color="000000" w:sz="12" w:space="0"/>
            </w:tcBorders>
            <w:shd w:val="clear" w:color="auto" w:fill="E6E6E6"/>
            <w:vAlign w:val="center"/>
          </w:tcPr>
          <w:p>
            <w:pPr>
              <w:jc w:val="center"/>
            </w:pPr>
          </w:p>
        </w:tc>
        <w:tc>
          <w:tcPr>
            <w:tcW w:w="2835" w:type="dxa"/>
            <w:gridSpan w:val="2"/>
            <w:tcBorders>
              <w:bottom w:val="single" w:color="000000" w:sz="12" w:space="0"/>
            </w:tcBorders>
            <w:shd w:val="clear" w:color="auto" w:fill="E6E6E6"/>
            <w:vAlign w:val="center"/>
          </w:tcPr>
          <w:p>
            <w:r>
              <w:rPr>
                <w:rFonts w:hint="eastAsia"/>
              </w:rPr>
              <w:t>其他创新创业活动或项目</w:t>
            </w:r>
          </w:p>
        </w:tc>
        <w:tc>
          <w:tcPr>
            <w:tcW w:w="2835" w:type="dxa"/>
            <w:tcBorders>
              <w:bottom w:val="single" w:color="000000" w:sz="12" w:space="0"/>
            </w:tcBorders>
            <w:shd w:val="clear" w:color="auto" w:fill="E6E6E6"/>
            <w:vAlign w:val="center"/>
          </w:tcPr>
          <w:p>
            <w:r>
              <w:rPr>
                <w:rFonts w:hint="eastAsia"/>
              </w:rPr>
              <w:t>参加其他校、院级创新创业类实践活动</w:t>
            </w:r>
          </w:p>
        </w:tc>
        <w:tc>
          <w:tcPr>
            <w:tcW w:w="992" w:type="dxa"/>
            <w:tcBorders>
              <w:bottom w:val="single" w:color="000000" w:sz="12" w:space="0"/>
            </w:tcBorders>
            <w:shd w:val="clear" w:color="auto" w:fill="E6E6E6"/>
            <w:vAlign w:val="center"/>
          </w:tcPr>
          <w:p>
            <w:pPr>
              <w:jc w:val="center"/>
            </w:pPr>
            <w:r>
              <w:t>1</w:t>
            </w:r>
          </w:p>
        </w:tc>
        <w:tc>
          <w:tcPr>
            <w:tcW w:w="1843" w:type="dxa"/>
            <w:tcBorders>
              <w:bottom w:val="single" w:color="000000" w:sz="12" w:space="0"/>
            </w:tcBorders>
            <w:shd w:val="clear" w:color="auto" w:fill="E6E6E6"/>
            <w:vAlign w:val="center"/>
          </w:tcPr>
          <w:p>
            <w:pPr>
              <w:jc w:val="center"/>
            </w:pPr>
            <w:r>
              <w:rPr>
                <w:rFonts w:hint="eastAsia"/>
              </w:rPr>
              <w:t>教学学院</w:t>
            </w:r>
          </w:p>
        </w:tc>
        <w:tc>
          <w:tcPr>
            <w:tcW w:w="4736" w:type="dxa"/>
            <w:tcBorders>
              <w:bottom w:val="single" w:color="000000" w:sz="12" w:space="0"/>
            </w:tcBorders>
            <w:shd w:val="clear" w:color="auto" w:fill="E6E6E6"/>
            <w:vAlign w:val="center"/>
          </w:tcPr>
          <w:p>
            <w:pPr>
              <w:ind w:firstLine="210" w:firstLineChars="100"/>
            </w:pPr>
            <w:r>
              <w:t>1</w:t>
            </w:r>
            <w:r>
              <w:rPr>
                <w:rFonts w:hint="eastAsia"/>
              </w:rPr>
              <w:t>．需向教学学院提供相关活动证明材料；</w:t>
            </w:r>
          </w:p>
          <w:p>
            <w:pPr>
              <w:ind w:firstLine="210" w:firstLineChars="100"/>
            </w:pPr>
            <w:r>
              <w:t>2</w:t>
            </w:r>
            <w:r>
              <w:rPr>
                <w:rFonts w:hint="eastAsia"/>
              </w:rPr>
              <w:t>．本项累计不超过</w:t>
            </w:r>
            <w:r>
              <w:t>1</w:t>
            </w:r>
            <w:r>
              <w:rPr>
                <w:rFonts w:hint="eastAsia"/>
              </w:rPr>
              <w:t>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restart"/>
            <w:vAlign w:val="center"/>
          </w:tcPr>
          <w:p>
            <w:pPr>
              <w:spacing w:line="360" w:lineRule="auto"/>
              <w:jc w:val="center"/>
            </w:pPr>
            <w:r>
              <w:rPr>
                <w:rFonts w:hint="eastAsia"/>
              </w:rPr>
              <w:t>社</w:t>
            </w:r>
          </w:p>
          <w:p>
            <w:pPr>
              <w:spacing w:line="360" w:lineRule="auto"/>
              <w:jc w:val="center"/>
            </w:pPr>
            <w:r>
              <w:rPr>
                <w:rFonts w:hint="eastAsia"/>
              </w:rPr>
              <w:t>会</w:t>
            </w:r>
          </w:p>
          <w:p>
            <w:pPr>
              <w:spacing w:line="360" w:lineRule="auto"/>
              <w:jc w:val="center"/>
            </w:pPr>
            <w:r>
              <w:rPr>
                <w:rFonts w:hint="eastAsia"/>
              </w:rPr>
              <w:t>实</w:t>
            </w:r>
          </w:p>
          <w:p>
            <w:pPr>
              <w:spacing w:line="360" w:lineRule="auto"/>
              <w:jc w:val="center"/>
            </w:pPr>
            <w:r>
              <w:rPr>
                <w:rFonts w:hint="eastAsia"/>
              </w:rPr>
              <w:t>践</w:t>
            </w:r>
          </w:p>
          <w:p>
            <w:pPr>
              <w:spacing w:line="360" w:lineRule="auto"/>
              <w:jc w:val="center"/>
            </w:pPr>
            <w:r>
              <w:rPr>
                <w:rFonts w:hint="eastAsia"/>
              </w:rPr>
              <w:t>和</w:t>
            </w:r>
          </w:p>
          <w:p>
            <w:pPr>
              <w:spacing w:line="360" w:lineRule="auto"/>
              <w:jc w:val="center"/>
            </w:pPr>
            <w:r>
              <w:rPr>
                <w:rFonts w:hint="eastAsia"/>
              </w:rPr>
              <w:t>学</w:t>
            </w:r>
          </w:p>
          <w:p>
            <w:pPr>
              <w:spacing w:line="360" w:lineRule="auto"/>
              <w:jc w:val="center"/>
            </w:pPr>
            <w:r>
              <w:rPr>
                <w:rFonts w:hint="eastAsia"/>
              </w:rPr>
              <w:t>生</w:t>
            </w:r>
          </w:p>
          <w:p>
            <w:pPr>
              <w:spacing w:line="360" w:lineRule="auto"/>
              <w:jc w:val="center"/>
            </w:pPr>
            <w:r>
              <w:rPr>
                <w:rFonts w:hint="eastAsia"/>
              </w:rPr>
              <w:t>发</w:t>
            </w:r>
          </w:p>
          <w:p>
            <w:pPr>
              <w:spacing w:line="360" w:lineRule="auto"/>
              <w:jc w:val="center"/>
            </w:pPr>
            <w:r>
              <w:rPr>
                <w:rFonts w:hint="eastAsia"/>
              </w:rPr>
              <w:t>展</w:t>
            </w:r>
          </w:p>
        </w:tc>
        <w:tc>
          <w:tcPr>
            <w:tcW w:w="5670" w:type="dxa"/>
            <w:gridSpan w:val="3"/>
            <w:vAlign w:val="center"/>
          </w:tcPr>
          <w:p>
            <w:r>
              <w:rPr>
                <w:rFonts w:hint="eastAsia"/>
              </w:rPr>
              <w:t>党校、团校、青马班、培训学习（按每项计，下同）</w:t>
            </w:r>
          </w:p>
        </w:tc>
        <w:tc>
          <w:tcPr>
            <w:tcW w:w="992" w:type="dxa"/>
            <w:vAlign w:val="center"/>
          </w:tcPr>
          <w:p>
            <w:pPr>
              <w:jc w:val="center"/>
            </w:pPr>
            <w:r>
              <w:t>1</w:t>
            </w:r>
          </w:p>
        </w:tc>
        <w:tc>
          <w:tcPr>
            <w:tcW w:w="1843" w:type="dxa"/>
            <w:vAlign w:val="center"/>
          </w:tcPr>
          <w:p>
            <w:pPr>
              <w:jc w:val="center"/>
            </w:pPr>
            <w:r>
              <w:rPr>
                <w:rFonts w:hint="eastAsia"/>
              </w:rPr>
              <w:t>校团委</w:t>
            </w:r>
          </w:p>
        </w:tc>
        <w:tc>
          <w:tcPr>
            <w:tcW w:w="4736" w:type="dxa"/>
            <w:vAlign w:val="center"/>
          </w:tcPr>
          <w:p>
            <w:pPr>
              <w:spacing w:line="280" w:lineRule="exact"/>
              <w:ind w:firstLine="210" w:firstLineChars="100"/>
            </w:pPr>
            <w:r>
              <w:t>1</w:t>
            </w:r>
            <w:r>
              <w:rPr>
                <w:rFonts w:hint="eastAsia"/>
              </w:rPr>
              <w:t>．党校、团校、青马班培训合格并结业；</w:t>
            </w:r>
          </w:p>
          <w:p>
            <w:pPr>
              <w:spacing w:line="280" w:lineRule="exact"/>
              <w:ind w:firstLine="210" w:firstLineChars="100"/>
            </w:pPr>
            <w:r>
              <w:t>2</w:t>
            </w:r>
            <w:r>
              <w:rPr>
                <w:rFonts w:hint="eastAsia"/>
              </w:rPr>
              <w:t>．“第二课堂成绩单”网络管理系统（到梦空间）实时记录。</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5670" w:type="dxa"/>
            <w:gridSpan w:val="3"/>
            <w:vAlign w:val="center"/>
          </w:tcPr>
          <w:p>
            <w:r>
              <w:rPr>
                <w:rFonts w:hint="eastAsia"/>
              </w:rPr>
              <w:t>学术报告与讲座</w:t>
            </w:r>
          </w:p>
        </w:tc>
        <w:tc>
          <w:tcPr>
            <w:tcW w:w="992" w:type="dxa"/>
            <w:vAlign w:val="center"/>
          </w:tcPr>
          <w:p>
            <w:pPr>
              <w:jc w:val="center"/>
            </w:pPr>
            <w:r>
              <w:t>0.5</w:t>
            </w:r>
          </w:p>
        </w:tc>
        <w:tc>
          <w:tcPr>
            <w:tcW w:w="1843" w:type="dxa"/>
            <w:vAlign w:val="center"/>
          </w:tcPr>
          <w:p>
            <w:pPr>
              <w:jc w:val="center"/>
            </w:pPr>
            <w:r>
              <w:rPr>
                <w:rFonts w:hint="eastAsia"/>
              </w:rPr>
              <w:t>校团委</w:t>
            </w:r>
          </w:p>
        </w:tc>
        <w:tc>
          <w:tcPr>
            <w:tcW w:w="4736" w:type="dxa"/>
            <w:vAlign w:val="center"/>
          </w:tcPr>
          <w:p>
            <w:pPr>
              <w:spacing w:line="280" w:lineRule="exact"/>
              <w:ind w:firstLine="210" w:firstLineChars="100"/>
            </w:pPr>
            <w:r>
              <w:t>1</w:t>
            </w:r>
            <w:r>
              <w:rPr>
                <w:rFonts w:hint="eastAsia"/>
              </w:rPr>
              <w:t>．百生讲坛、道德讲堂、形势政策报告会、理念信念教育报告会以及其他人才培养方案明确列入第二课堂项目的报告与讲座；</w:t>
            </w:r>
          </w:p>
          <w:p>
            <w:pPr>
              <w:spacing w:line="280" w:lineRule="exact"/>
              <w:ind w:firstLine="210" w:firstLineChars="100"/>
            </w:pPr>
            <w:r>
              <w:t>2</w:t>
            </w:r>
            <w:r>
              <w:rPr>
                <w:rFonts w:hint="eastAsia"/>
              </w:rPr>
              <w:t>．“第二课堂成绩单”网络管理系统（到梦空间）实时记录；</w:t>
            </w:r>
          </w:p>
          <w:p>
            <w:pPr>
              <w:spacing w:line="280" w:lineRule="exact"/>
              <w:ind w:firstLine="210" w:firstLineChars="100"/>
            </w:pPr>
            <w:r>
              <w:t>3</w:t>
            </w:r>
            <w:r>
              <w:rPr>
                <w:rFonts w:hint="eastAsia"/>
              </w:rPr>
              <w:t>．各学院需针对学生专业学习需求开设有关讲座，并向校团委报备。</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restart"/>
            <w:vAlign w:val="center"/>
          </w:tcPr>
          <w:p>
            <w:r>
              <w:rPr>
                <w:rFonts w:hint="eastAsia"/>
              </w:rPr>
              <w:t>思政类演讲、朗诵、征文比赛等获奖</w:t>
            </w:r>
          </w:p>
        </w:tc>
        <w:tc>
          <w:tcPr>
            <w:tcW w:w="2835" w:type="dxa"/>
            <w:vAlign w:val="center"/>
          </w:tcPr>
          <w:p>
            <w:r>
              <w:rPr>
                <w:rFonts w:hint="eastAsia"/>
              </w:rPr>
              <w:t>国家级</w:t>
            </w:r>
          </w:p>
        </w:tc>
        <w:tc>
          <w:tcPr>
            <w:tcW w:w="992" w:type="dxa"/>
            <w:vAlign w:val="center"/>
          </w:tcPr>
          <w:p>
            <w:pPr>
              <w:jc w:val="center"/>
            </w:pPr>
            <w:r>
              <w:t>5</w:t>
            </w:r>
          </w:p>
        </w:tc>
        <w:tc>
          <w:tcPr>
            <w:tcW w:w="1843" w:type="dxa"/>
            <w:vAlign w:val="center"/>
          </w:tcPr>
          <w:p>
            <w:pPr>
              <w:jc w:val="center"/>
            </w:pPr>
            <w:r>
              <w:rPr>
                <w:rFonts w:hint="eastAsia"/>
              </w:rPr>
              <w:t>校团委</w:t>
            </w:r>
          </w:p>
        </w:tc>
        <w:tc>
          <w:tcPr>
            <w:tcW w:w="4736" w:type="dxa"/>
            <w:vMerge w:val="restart"/>
            <w:vAlign w:val="center"/>
          </w:tcPr>
          <w:p>
            <w:pPr>
              <w:ind w:firstLine="210" w:firstLineChars="100"/>
            </w:pPr>
            <w:r>
              <w:rPr>
                <w:rFonts w:hint="eastAsia"/>
              </w:rPr>
              <w:t>“第二课堂成绩单”网络管理系统实时记录或特殊成就录入。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省部级</w:t>
            </w:r>
          </w:p>
        </w:tc>
        <w:tc>
          <w:tcPr>
            <w:tcW w:w="992" w:type="dxa"/>
            <w:vAlign w:val="center"/>
          </w:tcPr>
          <w:p>
            <w:pPr>
              <w:jc w:val="center"/>
            </w:pPr>
            <w:r>
              <w:t>4</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市厅级</w:t>
            </w:r>
          </w:p>
        </w:tc>
        <w:tc>
          <w:tcPr>
            <w:tcW w:w="992" w:type="dxa"/>
            <w:vAlign w:val="center"/>
          </w:tcPr>
          <w:p>
            <w:pPr>
              <w:jc w:val="center"/>
            </w:pPr>
            <w:r>
              <w:t>3</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校级</w:t>
            </w:r>
          </w:p>
        </w:tc>
        <w:tc>
          <w:tcPr>
            <w:tcW w:w="992" w:type="dxa"/>
            <w:vAlign w:val="center"/>
          </w:tcPr>
          <w:p>
            <w:pPr>
              <w:jc w:val="center"/>
            </w:pPr>
            <w:r>
              <w:t>2</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学院级</w:t>
            </w:r>
          </w:p>
        </w:tc>
        <w:tc>
          <w:tcPr>
            <w:tcW w:w="992" w:type="dxa"/>
            <w:vAlign w:val="center"/>
          </w:tcPr>
          <w:p>
            <w:pPr>
              <w:jc w:val="center"/>
            </w:pPr>
            <w:r>
              <w:t>1</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有参赛经历</w:t>
            </w:r>
          </w:p>
        </w:tc>
        <w:tc>
          <w:tcPr>
            <w:tcW w:w="992" w:type="dxa"/>
            <w:vAlign w:val="center"/>
          </w:tcPr>
          <w:p>
            <w:pPr>
              <w:jc w:val="center"/>
            </w:pPr>
            <w:r>
              <w:t>0.5</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5670" w:type="dxa"/>
            <w:gridSpan w:val="3"/>
            <w:vAlign w:val="center"/>
          </w:tcPr>
          <w:p>
            <w:r>
              <w:rPr>
                <w:rFonts w:hint="eastAsia"/>
              </w:rPr>
              <w:t>日常参加各项活动观摩</w:t>
            </w:r>
          </w:p>
        </w:tc>
        <w:tc>
          <w:tcPr>
            <w:tcW w:w="992" w:type="dxa"/>
            <w:vAlign w:val="center"/>
          </w:tcPr>
          <w:p>
            <w:pPr>
              <w:jc w:val="center"/>
            </w:pPr>
            <w:r>
              <w:t>0.2</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6" w:space="0"/>
            <w:left w:val="single" w:color="000000" w:sz="12" w:space="0"/>
            <w:bottom w:val="single" w:color="000000" w:sz="6"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restart"/>
            <w:vAlign w:val="center"/>
          </w:tcPr>
          <w:p>
            <w:r>
              <w:rPr>
                <w:rFonts w:hint="eastAsia"/>
              </w:rPr>
              <w:t>文体类活动竞赛获奖</w:t>
            </w:r>
          </w:p>
        </w:tc>
        <w:tc>
          <w:tcPr>
            <w:tcW w:w="2835" w:type="dxa"/>
            <w:vAlign w:val="center"/>
          </w:tcPr>
          <w:p>
            <w:r>
              <w:rPr>
                <w:rFonts w:hint="eastAsia"/>
              </w:rPr>
              <w:t>国家级</w:t>
            </w:r>
          </w:p>
        </w:tc>
        <w:tc>
          <w:tcPr>
            <w:tcW w:w="992" w:type="dxa"/>
            <w:vAlign w:val="center"/>
          </w:tcPr>
          <w:p>
            <w:pPr>
              <w:jc w:val="center"/>
            </w:pPr>
            <w:r>
              <w:t>5</w:t>
            </w:r>
          </w:p>
        </w:tc>
        <w:tc>
          <w:tcPr>
            <w:tcW w:w="1843" w:type="dxa"/>
            <w:vAlign w:val="center"/>
          </w:tcPr>
          <w:p>
            <w:pPr>
              <w:jc w:val="center"/>
            </w:pPr>
            <w:r>
              <w:rPr>
                <w:rFonts w:hint="eastAsia"/>
              </w:rPr>
              <w:t>校团委</w:t>
            </w:r>
          </w:p>
        </w:tc>
        <w:tc>
          <w:tcPr>
            <w:tcW w:w="4736" w:type="dxa"/>
            <w:vMerge w:val="restart"/>
            <w:vAlign w:val="center"/>
          </w:tcPr>
          <w:p>
            <w:pPr>
              <w:pBdr>
                <w:bottom w:val="single" w:color="auto" w:sz="6" w:space="1"/>
              </w:pBdr>
              <w:ind w:firstLine="210" w:firstLineChars="100"/>
            </w:pPr>
            <w:r>
              <w:t>1</w:t>
            </w:r>
            <w:r>
              <w:rPr>
                <w:rFonts w:hint="eastAsia"/>
              </w:rPr>
              <w:t>．如：歌手、舞蹈、话剧、辩论、情景剧、礼仪风采、篮球、排球、足球、健美操比赛，知识竞赛，运动会等；</w:t>
            </w:r>
          </w:p>
          <w:p>
            <w:pPr>
              <w:ind w:firstLine="210" w:firstLineChars="100"/>
            </w:pPr>
            <w:r>
              <w:t>2</w:t>
            </w:r>
            <w:r>
              <w:rPr>
                <w:rFonts w:hint="eastAsia"/>
              </w:rPr>
              <w:t>．“第二课堂成绩单”网络管理系统（到梦空间）实时记录或特殊成就录入，同一项目获得不同的学分认定的，不重复计算，按最高值计。</w:t>
            </w:r>
          </w:p>
        </w:tc>
      </w:tr>
      <w:tr>
        <w:tblPrEx>
          <w:tblBorders>
            <w:top w:val="single" w:color="000000" w:sz="6" w:space="0"/>
            <w:left w:val="single" w:color="000000" w:sz="12" w:space="0"/>
            <w:bottom w:val="single" w:color="000000" w:sz="6"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省部级</w:t>
            </w:r>
          </w:p>
        </w:tc>
        <w:tc>
          <w:tcPr>
            <w:tcW w:w="992" w:type="dxa"/>
            <w:vAlign w:val="center"/>
          </w:tcPr>
          <w:p>
            <w:pPr>
              <w:jc w:val="center"/>
            </w:pPr>
            <w:r>
              <w:t>4</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6" w:space="0"/>
            <w:left w:val="single" w:color="000000" w:sz="12" w:space="0"/>
            <w:bottom w:val="single" w:color="000000" w:sz="6"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市厅级</w:t>
            </w:r>
          </w:p>
        </w:tc>
        <w:tc>
          <w:tcPr>
            <w:tcW w:w="992" w:type="dxa"/>
            <w:vAlign w:val="center"/>
          </w:tcPr>
          <w:p>
            <w:pPr>
              <w:jc w:val="center"/>
            </w:pPr>
            <w:r>
              <w:t>3</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6" w:space="0"/>
            <w:left w:val="single" w:color="000000" w:sz="12" w:space="0"/>
            <w:bottom w:val="single" w:color="000000" w:sz="6"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校级</w:t>
            </w:r>
          </w:p>
        </w:tc>
        <w:tc>
          <w:tcPr>
            <w:tcW w:w="992" w:type="dxa"/>
            <w:vAlign w:val="center"/>
          </w:tcPr>
          <w:p>
            <w:pPr>
              <w:jc w:val="center"/>
            </w:pPr>
            <w:r>
              <w:t>2</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6" w:space="0"/>
            <w:left w:val="single" w:color="000000" w:sz="12" w:space="0"/>
            <w:bottom w:val="single" w:color="000000" w:sz="6"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学院级</w:t>
            </w:r>
          </w:p>
        </w:tc>
        <w:tc>
          <w:tcPr>
            <w:tcW w:w="992" w:type="dxa"/>
            <w:vAlign w:val="center"/>
          </w:tcPr>
          <w:p>
            <w:pPr>
              <w:jc w:val="center"/>
            </w:pPr>
            <w:r>
              <w:t>1</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6" w:space="0"/>
            <w:left w:val="single" w:color="000000" w:sz="12" w:space="0"/>
            <w:bottom w:val="single" w:color="000000" w:sz="6"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有参赛经历</w:t>
            </w:r>
          </w:p>
        </w:tc>
        <w:tc>
          <w:tcPr>
            <w:tcW w:w="992" w:type="dxa"/>
            <w:vAlign w:val="center"/>
          </w:tcPr>
          <w:p>
            <w:pPr>
              <w:jc w:val="center"/>
            </w:pPr>
            <w:r>
              <w:t>0.5</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5670" w:type="dxa"/>
            <w:gridSpan w:val="3"/>
            <w:vAlign w:val="center"/>
          </w:tcPr>
          <w:p>
            <w:r>
              <w:rPr>
                <w:rFonts w:hint="eastAsia"/>
              </w:rPr>
              <w:t>大型文化活动表演</w:t>
            </w:r>
          </w:p>
        </w:tc>
        <w:tc>
          <w:tcPr>
            <w:tcW w:w="992" w:type="dxa"/>
            <w:vAlign w:val="center"/>
          </w:tcPr>
          <w:p>
            <w:pPr>
              <w:jc w:val="center"/>
            </w:pPr>
            <w:r>
              <w:t>1</w:t>
            </w:r>
          </w:p>
        </w:tc>
        <w:tc>
          <w:tcPr>
            <w:tcW w:w="1843" w:type="dxa"/>
            <w:vAlign w:val="center"/>
          </w:tcPr>
          <w:p>
            <w:pPr>
              <w:jc w:val="center"/>
            </w:pPr>
            <w:r>
              <w:rPr>
                <w:rFonts w:hint="eastAsia"/>
              </w:rPr>
              <w:t>校团委</w:t>
            </w:r>
          </w:p>
        </w:tc>
        <w:tc>
          <w:tcPr>
            <w:tcW w:w="4736" w:type="dxa"/>
            <w:vAlign w:val="center"/>
          </w:tcPr>
          <w:p>
            <w:pPr>
              <w:spacing w:line="280" w:lineRule="exact"/>
              <w:ind w:firstLine="210" w:firstLineChars="100"/>
            </w:pPr>
            <w:r>
              <w:t>1</w:t>
            </w:r>
            <w:r>
              <w:rPr>
                <w:rFonts w:hint="eastAsia"/>
              </w:rPr>
              <w:t>．如节目演出、音乐、书法、摄影等文化活动；</w:t>
            </w:r>
          </w:p>
          <w:p>
            <w:pPr>
              <w:spacing w:line="280" w:lineRule="exact"/>
              <w:ind w:firstLine="210" w:firstLineChars="100"/>
            </w:pPr>
            <w:r>
              <w:t>2</w:t>
            </w:r>
            <w:r>
              <w:rPr>
                <w:rFonts w:hint="eastAsia"/>
              </w:rPr>
              <w:t>．主要组织者或登台表演者，有正式活动并附节目单等材料；每次活动最多可认定主要组织者</w:t>
            </w:r>
            <w:r>
              <w:t>5</w:t>
            </w:r>
            <w:r>
              <w:rPr>
                <w:rFonts w:hint="eastAsia"/>
              </w:rPr>
              <w:t>人，表演者不限人数。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5670" w:type="dxa"/>
            <w:gridSpan w:val="3"/>
            <w:vAlign w:val="center"/>
          </w:tcPr>
          <w:p>
            <w:r>
              <w:rPr>
                <w:rFonts w:hint="eastAsia"/>
              </w:rPr>
              <w:t>寒暑假集中社会实践、志愿服务</w:t>
            </w:r>
          </w:p>
        </w:tc>
        <w:tc>
          <w:tcPr>
            <w:tcW w:w="992" w:type="dxa"/>
            <w:vAlign w:val="center"/>
          </w:tcPr>
          <w:p>
            <w:pPr>
              <w:jc w:val="center"/>
            </w:pPr>
            <w:r>
              <w:t>2</w:t>
            </w:r>
          </w:p>
        </w:tc>
        <w:tc>
          <w:tcPr>
            <w:tcW w:w="1843" w:type="dxa"/>
            <w:vAlign w:val="center"/>
          </w:tcPr>
          <w:p>
            <w:pPr>
              <w:jc w:val="center"/>
            </w:pPr>
            <w:r>
              <w:rPr>
                <w:rFonts w:hint="eastAsia"/>
              </w:rPr>
              <w:t>校团委</w:t>
            </w:r>
          </w:p>
        </w:tc>
        <w:tc>
          <w:tcPr>
            <w:tcW w:w="4736" w:type="dxa"/>
            <w:vAlign w:val="center"/>
          </w:tcPr>
          <w:p>
            <w:pPr>
              <w:spacing w:line="280" w:lineRule="exact"/>
              <w:ind w:firstLine="210" w:firstLineChars="100"/>
            </w:pPr>
            <w:r>
              <w:t>1</w:t>
            </w:r>
            <w:r>
              <w:rPr>
                <w:rFonts w:hint="eastAsia"/>
              </w:rPr>
              <w:t>．立项须合格结项；</w:t>
            </w:r>
          </w:p>
          <w:p>
            <w:pPr>
              <w:spacing w:line="280" w:lineRule="exact"/>
              <w:ind w:firstLine="210" w:firstLineChars="100"/>
            </w:pPr>
            <w:r>
              <w:t>2</w:t>
            </w:r>
            <w:r>
              <w:rPr>
                <w:rFonts w:hint="eastAsia"/>
              </w:rPr>
              <w:t>．为校级立项团队成员。</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5670" w:type="dxa"/>
            <w:gridSpan w:val="3"/>
            <w:vAlign w:val="center"/>
          </w:tcPr>
          <w:p>
            <w:r>
              <w:rPr>
                <w:rFonts w:hint="eastAsia"/>
              </w:rPr>
              <w:t>日常参加各级各类社会实践、志愿服务类活动</w:t>
            </w:r>
          </w:p>
        </w:tc>
        <w:tc>
          <w:tcPr>
            <w:tcW w:w="992" w:type="dxa"/>
            <w:vAlign w:val="center"/>
          </w:tcPr>
          <w:p>
            <w:pPr>
              <w:jc w:val="center"/>
            </w:pPr>
            <w:r>
              <w:t>0.5</w:t>
            </w:r>
          </w:p>
        </w:tc>
        <w:tc>
          <w:tcPr>
            <w:tcW w:w="1843" w:type="dxa"/>
            <w:vAlign w:val="center"/>
          </w:tcPr>
          <w:p>
            <w:pPr>
              <w:jc w:val="center"/>
            </w:pPr>
            <w:r>
              <w:rPr>
                <w:rFonts w:hint="eastAsia"/>
              </w:rPr>
              <w:t>校团委</w:t>
            </w:r>
          </w:p>
        </w:tc>
        <w:tc>
          <w:tcPr>
            <w:tcW w:w="4736" w:type="dxa"/>
            <w:vAlign w:val="center"/>
          </w:tcPr>
          <w:p>
            <w:pPr>
              <w:spacing w:line="280" w:lineRule="exact"/>
              <w:ind w:firstLine="210" w:firstLineChars="100"/>
            </w:pPr>
            <w:r>
              <w:t>1</w:t>
            </w:r>
            <w:r>
              <w:rPr>
                <w:rFonts w:hint="eastAsia"/>
              </w:rPr>
              <w:t>．第二课堂成绩单”网络管理系统（到梦空间）实时记录或特殊成就录入；</w:t>
            </w:r>
          </w:p>
          <w:p>
            <w:pPr>
              <w:spacing w:line="280" w:lineRule="exact"/>
              <w:ind w:firstLine="210" w:firstLineChars="100"/>
            </w:pPr>
            <w:r>
              <w:t>2</w:t>
            </w:r>
            <w:r>
              <w:rPr>
                <w:rFonts w:hint="eastAsia"/>
              </w:rPr>
              <w:t>．每名团员每年参与志愿服务时间须累计达</w:t>
            </w:r>
            <w:r>
              <w:t>40</w:t>
            </w:r>
            <w:r>
              <w:rPr>
                <w:rFonts w:hint="eastAsia"/>
              </w:rPr>
              <w:t>小时；</w:t>
            </w:r>
          </w:p>
          <w:p>
            <w:pPr>
              <w:spacing w:line="280" w:lineRule="exact"/>
              <w:ind w:firstLine="210" w:firstLineChars="100"/>
            </w:pPr>
            <w:r>
              <w:t>3</w:t>
            </w:r>
            <w:r>
              <w:rPr>
                <w:rFonts w:hint="eastAsia"/>
              </w:rPr>
              <w:t>．每次按</w:t>
            </w:r>
            <w:r>
              <w:t>4</w:t>
            </w:r>
            <w:r>
              <w:rPr>
                <w:rFonts w:hint="eastAsia"/>
              </w:rPr>
              <w:t>小时计。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restart"/>
            <w:vAlign w:val="center"/>
          </w:tcPr>
          <w:p>
            <w:r>
              <w:rPr>
                <w:rFonts w:hint="eastAsia"/>
              </w:rPr>
              <w:t>志愿服务、公益项目大赛获奖及各级各类表彰</w:t>
            </w:r>
          </w:p>
        </w:tc>
        <w:tc>
          <w:tcPr>
            <w:tcW w:w="2835" w:type="dxa"/>
            <w:vAlign w:val="center"/>
          </w:tcPr>
          <w:p>
            <w:r>
              <w:rPr>
                <w:rFonts w:hint="eastAsia"/>
              </w:rPr>
              <w:t>国家级</w:t>
            </w:r>
          </w:p>
        </w:tc>
        <w:tc>
          <w:tcPr>
            <w:tcW w:w="992" w:type="dxa"/>
            <w:vAlign w:val="center"/>
          </w:tcPr>
          <w:p>
            <w:pPr>
              <w:jc w:val="center"/>
            </w:pPr>
            <w:r>
              <w:t>5</w:t>
            </w:r>
          </w:p>
        </w:tc>
        <w:tc>
          <w:tcPr>
            <w:tcW w:w="1843" w:type="dxa"/>
            <w:vAlign w:val="center"/>
          </w:tcPr>
          <w:p>
            <w:pPr>
              <w:jc w:val="center"/>
            </w:pPr>
            <w:r>
              <w:rPr>
                <w:rFonts w:hint="eastAsia"/>
              </w:rPr>
              <w:t>校团委</w:t>
            </w:r>
          </w:p>
        </w:tc>
        <w:tc>
          <w:tcPr>
            <w:tcW w:w="4736" w:type="dxa"/>
            <w:vMerge w:val="restart"/>
            <w:vAlign w:val="center"/>
          </w:tcPr>
          <w:p>
            <w:pPr>
              <w:ind w:firstLine="210" w:firstLineChars="100"/>
            </w:pPr>
            <w:r>
              <w:rPr>
                <w:rFonts w:hint="eastAsia"/>
              </w:rPr>
              <w:t>特殊成就录入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省部级</w:t>
            </w:r>
          </w:p>
        </w:tc>
        <w:tc>
          <w:tcPr>
            <w:tcW w:w="992" w:type="dxa"/>
            <w:vAlign w:val="center"/>
          </w:tcPr>
          <w:p>
            <w:pPr>
              <w:jc w:val="center"/>
            </w:pPr>
            <w:r>
              <w:t>4</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市厅级</w:t>
            </w:r>
          </w:p>
        </w:tc>
        <w:tc>
          <w:tcPr>
            <w:tcW w:w="992" w:type="dxa"/>
            <w:vAlign w:val="center"/>
          </w:tcPr>
          <w:p>
            <w:pPr>
              <w:jc w:val="center"/>
            </w:pPr>
            <w:r>
              <w:t>3</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校级</w:t>
            </w:r>
          </w:p>
        </w:tc>
        <w:tc>
          <w:tcPr>
            <w:tcW w:w="992" w:type="dxa"/>
            <w:vAlign w:val="center"/>
          </w:tcPr>
          <w:p>
            <w:pPr>
              <w:jc w:val="center"/>
            </w:pPr>
            <w:r>
              <w:t>2</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学院级</w:t>
            </w:r>
          </w:p>
        </w:tc>
        <w:tc>
          <w:tcPr>
            <w:tcW w:w="992" w:type="dxa"/>
            <w:vAlign w:val="center"/>
          </w:tcPr>
          <w:p>
            <w:pPr>
              <w:jc w:val="center"/>
            </w:pPr>
            <w:r>
              <w:t>1</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restart"/>
            <w:vAlign w:val="center"/>
          </w:tcPr>
          <w:p>
            <w:r>
              <w:rPr>
                <w:rFonts w:hint="eastAsia"/>
              </w:rPr>
              <w:t>学生会等干部</w:t>
            </w:r>
          </w:p>
        </w:tc>
        <w:tc>
          <w:tcPr>
            <w:tcW w:w="2835" w:type="dxa"/>
            <w:vAlign w:val="center"/>
          </w:tcPr>
          <w:p>
            <w:r>
              <w:rPr>
                <w:rFonts w:hint="eastAsia"/>
              </w:rPr>
              <w:t>校学生会主席团成员，院团委学生副书记、学生会主席，学生党支部书记</w:t>
            </w:r>
          </w:p>
        </w:tc>
        <w:tc>
          <w:tcPr>
            <w:tcW w:w="992" w:type="dxa"/>
            <w:vAlign w:val="center"/>
          </w:tcPr>
          <w:p>
            <w:pPr>
              <w:jc w:val="center"/>
            </w:pPr>
            <w:r>
              <w:t>4</w:t>
            </w:r>
          </w:p>
        </w:tc>
        <w:tc>
          <w:tcPr>
            <w:tcW w:w="1843" w:type="dxa"/>
            <w:vAlign w:val="center"/>
          </w:tcPr>
          <w:p>
            <w:pPr>
              <w:jc w:val="center"/>
            </w:pPr>
            <w:r>
              <w:rPr>
                <w:rFonts w:hint="eastAsia"/>
              </w:rPr>
              <w:t>校团委</w:t>
            </w:r>
          </w:p>
        </w:tc>
        <w:tc>
          <w:tcPr>
            <w:tcW w:w="4736" w:type="dxa"/>
            <w:vMerge w:val="restart"/>
            <w:vAlign w:val="center"/>
          </w:tcPr>
          <w:p>
            <w:pPr>
              <w:ind w:firstLine="210" w:firstLineChars="100"/>
            </w:pPr>
            <w:r>
              <w:t>1</w:t>
            </w:r>
            <w:r>
              <w:rPr>
                <w:rFonts w:hint="eastAsia"/>
              </w:rPr>
              <w:t>．要求担任学生干部一年期满且考核合格，学生干部任职不可重复获得学分，以最高分计；</w:t>
            </w:r>
          </w:p>
          <w:p>
            <w:pPr>
              <w:ind w:firstLine="210" w:firstLineChars="100"/>
            </w:pPr>
            <w:r>
              <w:t>2</w:t>
            </w:r>
            <w:r>
              <w:rPr>
                <w:rFonts w:hint="eastAsia"/>
              </w:rPr>
              <w:t>．“第二课堂成绩单”网络管理系统（到梦空间）实时记录或特殊成就录入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pPr>
              <w:rPr>
                <w:spacing w:val="-4"/>
              </w:rPr>
            </w:pPr>
            <w:r>
              <w:rPr>
                <w:rFonts w:hint="eastAsia"/>
                <w:spacing w:val="-4"/>
              </w:rPr>
              <w:t>校学生会部长，院学生会副主席</w:t>
            </w:r>
          </w:p>
        </w:tc>
        <w:tc>
          <w:tcPr>
            <w:tcW w:w="992" w:type="dxa"/>
            <w:vAlign w:val="center"/>
          </w:tcPr>
          <w:p>
            <w:pPr>
              <w:jc w:val="center"/>
            </w:pPr>
            <w:r>
              <w:t>3</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校学生会副部长、院学生会部长、班长、团支书</w:t>
            </w:r>
          </w:p>
        </w:tc>
        <w:tc>
          <w:tcPr>
            <w:tcW w:w="992" w:type="dxa"/>
            <w:vAlign w:val="center"/>
          </w:tcPr>
          <w:p>
            <w:pPr>
              <w:jc w:val="center"/>
            </w:pPr>
            <w:r>
              <w:t>2</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院学生会副部长，班委会、团支部其他干部</w:t>
            </w:r>
          </w:p>
        </w:tc>
        <w:tc>
          <w:tcPr>
            <w:tcW w:w="992" w:type="dxa"/>
            <w:vAlign w:val="center"/>
          </w:tcPr>
          <w:p>
            <w:pPr>
              <w:jc w:val="center"/>
            </w:pPr>
            <w:r>
              <w:t>1</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其他学生干部</w:t>
            </w:r>
          </w:p>
        </w:tc>
        <w:tc>
          <w:tcPr>
            <w:tcW w:w="992" w:type="dxa"/>
            <w:vAlign w:val="center"/>
          </w:tcPr>
          <w:p>
            <w:pPr>
              <w:jc w:val="center"/>
            </w:pPr>
            <w:r>
              <w:t>0.5</w:t>
            </w:r>
          </w:p>
        </w:tc>
        <w:tc>
          <w:tcPr>
            <w:tcW w:w="1843" w:type="dxa"/>
            <w:vAlign w:val="center"/>
          </w:tcPr>
          <w:p>
            <w:pPr>
              <w:jc w:val="center"/>
            </w:pPr>
            <w:r>
              <w:rPr>
                <w:rFonts w:hint="eastAsia"/>
              </w:rPr>
              <w:t>校团委</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restart"/>
            <w:vAlign w:val="center"/>
          </w:tcPr>
          <w:p>
            <w:r>
              <w:rPr>
                <w:rFonts w:hint="eastAsia"/>
              </w:rPr>
              <w:t>大型体育比赛活动</w:t>
            </w:r>
          </w:p>
        </w:tc>
        <w:tc>
          <w:tcPr>
            <w:tcW w:w="2835" w:type="dxa"/>
            <w:vAlign w:val="center"/>
          </w:tcPr>
          <w:p>
            <w:r>
              <w:rPr>
                <w:rFonts w:hint="eastAsia"/>
              </w:rPr>
              <w:t>国家级</w:t>
            </w:r>
          </w:p>
        </w:tc>
        <w:tc>
          <w:tcPr>
            <w:tcW w:w="992" w:type="dxa"/>
            <w:vAlign w:val="center"/>
          </w:tcPr>
          <w:p>
            <w:pPr>
              <w:jc w:val="center"/>
            </w:pPr>
            <w:r>
              <w:t>5</w:t>
            </w:r>
          </w:p>
        </w:tc>
        <w:tc>
          <w:tcPr>
            <w:tcW w:w="1843" w:type="dxa"/>
            <w:vAlign w:val="center"/>
          </w:tcPr>
          <w:p>
            <w:pPr>
              <w:jc w:val="center"/>
            </w:pPr>
            <w:r>
              <w:rPr>
                <w:rFonts w:hint="eastAsia"/>
              </w:rPr>
              <w:t>体育学院</w:t>
            </w:r>
          </w:p>
        </w:tc>
        <w:tc>
          <w:tcPr>
            <w:tcW w:w="4736" w:type="dxa"/>
            <w:vMerge w:val="restart"/>
            <w:vAlign w:val="center"/>
          </w:tcPr>
          <w:p>
            <w:pPr>
              <w:ind w:firstLine="210" w:firstLineChars="100"/>
            </w:pPr>
            <w:r>
              <w:t>1</w:t>
            </w:r>
            <w:r>
              <w:rPr>
                <w:rFonts w:hint="eastAsia"/>
              </w:rPr>
              <w:t>．以获奖证书或举办单位文件为准；</w:t>
            </w:r>
          </w:p>
          <w:p>
            <w:pPr>
              <w:ind w:firstLine="210" w:firstLineChars="100"/>
            </w:pPr>
            <w:r>
              <w:t>2</w:t>
            </w:r>
            <w:r>
              <w:rPr>
                <w:rFonts w:hint="eastAsia"/>
              </w:rPr>
              <w:t>．同一竞赛就高申请一项。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省部级</w:t>
            </w:r>
          </w:p>
        </w:tc>
        <w:tc>
          <w:tcPr>
            <w:tcW w:w="992" w:type="dxa"/>
            <w:vAlign w:val="center"/>
          </w:tcPr>
          <w:p>
            <w:pPr>
              <w:jc w:val="center"/>
            </w:pPr>
            <w:r>
              <w:t>4</w:t>
            </w:r>
          </w:p>
        </w:tc>
        <w:tc>
          <w:tcPr>
            <w:tcW w:w="1843" w:type="dxa"/>
            <w:vAlign w:val="center"/>
          </w:tcPr>
          <w:p>
            <w:pPr>
              <w:jc w:val="center"/>
            </w:pPr>
            <w:r>
              <w:rPr>
                <w:rFonts w:hint="eastAsia"/>
              </w:rPr>
              <w:t>体育学院</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市厅级</w:t>
            </w:r>
          </w:p>
        </w:tc>
        <w:tc>
          <w:tcPr>
            <w:tcW w:w="992" w:type="dxa"/>
            <w:vAlign w:val="center"/>
          </w:tcPr>
          <w:p>
            <w:pPr>
              <w:jc w:val="center"/>
            </w:pPr>
            <w:r>
              <w:t>3</w:t>
            </w:r>
          </w:p>
        </w:tc>
        <w:tc>
          <w:tcPr>
            <w:tcW w:w="1843" w:type="dxa"/>
            <w:vAlign w:val="center"/>
          </w:tcPr>
          <w:p>
            <w:pPr>
              <w:jc w:val="center"/>
            </w:pPr>
            <w:r>
              <w:rPr>
                <w:rFonts w:hint="eastAsia"/>
              </w:rPr>
              <w:t>体育学院</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vAlign w:val="center"/>
          </w:tcPr>
          <w:p>
            <w:pPr>
              <w:jc w:val="center"/>
            </w:pPr>
          </w:p>
        </w:tc>
        <w:tc>
          <w:tcPr>
            <w:tcW w:w="2835" w:type="dxa"/>
            <w:gridSpan w:val="2"/>
            <w:vMerge w:val="continue"/>
            <w:vAlign w:val="center"/>
          </w:tcPr>
          <w:p/>
        </w:tc>
        <w:tc>
          <w:tcPr>
            <w:tcW w:w="2835" w:type="dxa"/>
            <w:vAlign w:val="center"/>
          </w:tcPr>
          <w:p>
            <w:r>
              <w:rPr>
                <w:rFonts w:hint="eastAsia"/>
              </w:rPr>
              <w:t>校级</w:t>
            </w:r>
          </w:p>
        </w:tc>
        <w:tc>
          <w:tcPr>
            <w:tcW w:w="992" w:type="dxa"/>
            <w:vAlign w:val="center"/>
          </w:tcPr>
          <w:p>
            <w:pPr>
              <w:jc w:val="center"/>
            </w:pPr>
            <w:r>
              <w:t>2</w:t>
            </w:r>
          </w:p>
        </w:tc>
        <w:tc>
          <w:tcPr>
            <w:tcW w:w="1843" w:type="dxa"/>
            <w:vAlign w:val="center"/>
          </w:tcPr>
          <w:p>
            <w:pPr>
              <w:jc w:val="center"/>
            </w:pPr>
            <w:r>
              <w:rPr>
                <w:rFonts w:hint="eastAsia"/>
              </w:rPr>
              <w:t>体育学院</w:t>
            </w:r>
          </w:p>
        </w:tc>
        <w:tc>
          <w:tcPr>
            <w:tcW w:w="4736" w:type="dxa"/>
            <w:vMerge w:val="continue"/>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tcBorders>
              <w:bottom w:val="single" w:color="000000" w:sz="12" w:space="0"/>
            </w:tcBorders>
            <w:vAlign w:val="center"/>
          </w:tcPr>
          <w:p>
            <w:pPr>
              <w:jc w:val="center"/>
            </w:pPr>
          </w:p>
        </w:tc>
        <w:tc>
          <w:tcPr>
            <w:tcW w:w="2835" w:type="dxa"/>
            <w:gridSpan w:val="2"/>
            <w:vMerge w:val="continue"/>
            <w:tcBorders>
              <w:bottom w:val="single" w:color="000000" w:sz="12" w:space="0"/>
            </w:tcBorders>
            <w:vAlign w:val="center"/>
          </w:tcPr>
          <w:p/>
        </w:tc>
        <w:tc>
          <w:tcPr>
            <w:tcW w:w="2835" w:type="dxa"/>
            <w:tcBorders>
              <w:bottom w:val="single" w:color="000000" w:sz="12" w:space="0"/>
            </w:tcBorders>
            <w:vAlign w:val="center"/>
          </w:tcPr>
          <w:p>
            <w:r>
              <w:rPr>
                <w:rFonts w:hint="eastAsia"/>
              </w:rPr>
              <w:t>院级</w:t>
            </w:r>
          </w:p>
        </w:tc>
        <w:tc>
          <w:tcPr>
            <w:tcW w:w="992" w:type="dxa"/>
            <w:tcBorders>
              <w:bottom w:val="single" w:color="000000" w:sz="12" w:space="0"/>
            </w:tcBorders>
            <w:vAlign w:val="center"/>
          </w:tcPr>
          <w:p>
            <w:pPr>
              <w:jc w:val="center"/>
            </w:pPr>
            <w:r>
              <w:t>1</w:t>
            </w:r>
          </w:p>
        </w:tc>
        <w:tc>
          <w:tcPr>
            <w:tcW w:w="1843" w:type="dxa"/>
            <w:tcBorders>
              <w:bottom w:val="single" w:color="000000" w:sz="12" w:space="0"/>
            </w:tcBorders>
            <w:vAlign w:val="center"/>
          </w:tcPr>
          <w:p>
            <w:pPr>
              <w:jc w:val="center"/>
            </w:pPr>
            <w:r>
              <w:rPr>
                <w:rFonts w:hint="eastAsia"/>
              </w:rPr>
              <w:t>体育学院</w:t>
            </w:r>
          </w:p>
        </w:tc>
        <w:tc>
          <w:tcPr>
            <w:tcW w:w="4736" w:type="dxa"/>
            <w:vMerge w:val="continue"/>
            <w:tcBorders>
              <w:bottom w:val="single" w:color="000000" w:sz="12" w:space="0"/>
            </w:tcBorders>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restart"/>
            <w:shd w:val="clear" w:color="auto" w:fill="E6E6E6"/>
            <w:vAlign w:val="center"/>
          </w:tcPr>
          <w:p>
            <w:pPr>
              <w:jc w:val="center"/>
            </w:pPr>
            <w:r>
              <w:rPr>
                <w:rFonts w:hint="eastAsia"/>
              </w:rPr>
              <w:t>考</w:t>
            </w:r>
          </w:p>
          <w:p>
            <w:pPr>
              <w:jc w:val="center"/>
            </w:pPr>
            <w:r>
              <w:rPr>
                <w:rFonts w:hint="eastAsia"/>
              </w:rPr>
              <w:t>试</w:t>
            </w:r>
          </w:p>
          <w:p>
            <w:pPr>
              <w:jc w:val="center"/>
            </w:pPr>
            <w:r>
              <w:rPr>
                <w:rFonts w:hint="eastAsia"/>
              </w:rPr>
              <w:t>认</w:t>
            </w:r>
          </w:p>
          <w:p>
            <w:pPr>
              <w:jc w:val="center"/>
            </w:pPr>
            <w:r>
              <w:rPr>
                <w:rFonts w:hint="eastAsia"/>
              </w:rPr>
              <w:t>证</w:t>
            </w:r>
          </w:p>
        </w:tc>
        <w:tc>
          <w:tcPr>
            <w:tcW w:w="2835" w:type="dxa"/>
            <w:gridSpan w:val="2"/>
            <w:vMerge w:val="restart"/>
            <w:shd w:val="clear" w:color="auto" w:fill="E6E6E6"/>
            <w:vAlign w:val="center"/>
          </w:tcPr>
          <w:p>
            <w:r>
              <w:rPr>
                <w:rFonts w:hint="eastAsia"/>
              </w:rPr>
              <w:t>非外语专业全国大学英语等级证书</w:t>
            </w:r>
          </w:p>
        </w:tc>
        <w:tc>
          <w:tcPr>
            <w:tcW w:w="2835" w:type="dxa"/>
            <w:shd w:val="clear" w:color="auto" w:fill="E6E6E6"/>
            <w:vAlign w:val="center"/>
          </w:tcPr>
          <w:p>
            <w:r>
              <w:rPr>
                <w:rFonts w:hint="eastAsia"/>
              </w:rPr>
              <w:t>六级</w:t>
            </w:r>
            <w:r>
              <w:t>426</w:t>
            </w:r>
            <w:r>
              <w:rPr>
                <w:rFonts w:hint="eastAsia"/>
              </w:rPr>
              <w:t>分及以上</w:t>
            </w:r>
          </w:p>
        </w:tc>
        <w:tc>
          <w:tcPr>
            <w:tcW w:w="992" w:type="dxa"/>
            <w:shd w:val="clear" w:color="auto" w:fill="E6E6E6"/>
            <w:vAlign w:val="center"/>
          </w:tcPr>
          <w:p>
            <w:pPr>
              <w:jc w:val="center"/>
            </w:pPr>
            <w:r>
              <w:t>4</w:t>
            </w:r>
          </w:p>
        </w:tc>
        <w:tc>
          <w:tcPr>
            <w:tcW w:w="1843" w:type="dxa"/>
            <w:shd w:val="clear" w:color="auto" w:fill="E6E6E6"/>
            <w:vAlign w:val="center"/>
          </w:tcPr>
          <w:p>
            <w:pPr>
              <w:jc w:val="center"/>
            </w:pPr>
            <w:r>
              <w:rPr>
                <w:rFonts w:hint="eastAsia"/>
              </w:rPr>
              <w:t>教务处</w:t>
            </w:r>
          </w:p>
        </w:tc>
        <w:tc>
          <w:tcPr>
            <w:tcW w:w="4736" w:type="dxa"/>
            <w:vMerge w:val="restart"/>
            <w:shd w:val="clear" w:color="auto" w:fill="E6E6E6"/>
            <w:vAlign w:val="center"/>
          </w:tcPr>
          <w:p>
            <w:pPr>
              <w:ind w:firstLine="210" w:firstLineChars="100"/>
            </w:pPr>
            <w:r>
              <w:t>1</w:t>
            </w:r>
            <w:r>
              <w:rPr>
                <w:rFonts w:hint="eastAsia"/>
              </w:rPr>
              <w:t>．仅认定在本校考点参加的各类考试（学校未设考点的考试除外），以相关认证机构颁发的证书为准；</w:t>
            </w:r>
          </w:p>
          <w:p>
            <w:pPr>
              <w:ind w:firstLine="210" w:firstLineChars="100"/>
            </w:pPr>
            <w:r>
              <w:t>2</w:t>
            </w:r>
            <w:r>
              <w:rPr>
                <w:rFonts w:hint="eastAsia"/>
              </w:rPr>
              <w:t>．全国大学英语考试四、六级仅针对非英语专业类学生；</w:t>
            </w:r>
          </w:p>
          <w:p>
            <w:pPr>
              <w:ind w:firstLine="210" w:firstLineChars="100"/>
            </w:pPr>
            <w:r>
              <w:t>3</w:t>
            </w:r>
            <w:r>
              <w:rPr>
                <w:rFonts w:hint="eastAsia"/>
              </w:rPr>
              <w:t>．各类证书上注明“优秀”的均计增加</w:t>
            </w:r>
            <w:r>
              <w:t>1</w:t>
            </w:r>
            <w:r>
              <w:rPr>
                <w:rFonts w:hint="eastAsia"/>
              </w:rPr>
              <w:t>学分。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四级</w:t>
            </w:r>
            <w:r>
              <w:t>426</w:t>
            </w:r>
            <w:r>
              <w:rPr>
                <w:rFonts w:hint="eastAsia"/>
              </w:rPr>
              <w:t>分及以上</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教务处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全国大学英语考试口语考试</w:t>
            </w:r>
          </w:p>
        </w:tc>
        <w:tc>
          <w:tcPr>
            <w:tcW w:w="2835" w:type="dxa"/>
            <w:shd w:val="clear" w:color="auto" w:fill="E6E6E6"/>
            <w:vAlign w:val="center"/>
          </w:tcPr>
          <w:p>
            <w:r>
              <w:rPr>
                <w:rFonts w:hint="eastAsia"/>
              </w:rPr>
              <w:t>六级通过</w:t>
            </w:r>
          </w:p>
        </w:tc>
        <w:tc>
          <w:tcPr>
            <w:tcW w:w="992" w:type="dxa"/>
            <w:shd w:val="clear" w:color="auto" w:fill="E6E6E6"/>
            <w:vAlign w:val="center"/>
          </w:tcPr>
          <w:p>
            <w:pPr>
              <w:jc w:val="center"/>
            </w:pPr>
            <w:r>
              <w:t>4</w:t>
            </w:r>
          </w:p>
        </w:tc>
        <w:tc>
          <w:tcPr>
            <w:tcW w:w="1843" w:type="dxa"/>
            <w:shd w:val="clear" w:color="auto" w:fill="E6E6E6"/>
            <w:vAlign w:val="center"/>
          </w:tcPr>
          <w:p>
            <w:pPr>
              <w:jc w:val="center"/>
            </w:pPr>
            <w:r>
              <w:rPr>
                <w:rFonts w:hint="eastAsia"/>
              </w:rPr>
              <w:t>教务处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四级通过</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教务处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全国大学英语专业考试</w:t>
            </w:r>
          </w:p>
        </w:tc>
        <w:tc>
          <w:tcPr>
            <w:tcW w:w="2835" w:type="dxa"/>
            <w:shd w:val="clear" w:color="auto" w:fill="E6E6E6"/>
            <w:vAlign w:val="center"/>
          </w:tcPr>
          <w:p>
            <w:r>
              <w:rPr>
                <w:rFonts w:hint="eastAsia"/>
              </w:rPr>
              <w:t>八级</w:t>
            </w:r>
            <w:r>
              <w:t>60</w:t>
            </w:r>
            <w:r>
              <w:rPr>
                <w:rFonts w:hint="eastAsia"/>
              </w:rPr>
              <w:t>分以上</w:t>
            </w:r>
          </w:p>
        </w:tc>
        <w:tc>
          <w:tcPr>
            <w:tcW w:w="992" w:type="dxa"/>
            <w:shd w:val="clear" w:color="auto" w:fill="E6E6E6"/>
            <w:vAlign w:val="center"/>
          </w:tcPr>
          <w:p>
            <w:pPr>
              <w:jc w:val="center"/>
            </w:pPr>
            <w:r>
              <w:t>4</w:t>
            </w:r>
          </w:p>
        </w:tc>
        <w:tc>
          <w:tcPr>
            <w:tcW w:w="1843" w:type="dxa"/>
            <w:shd w:val="clear" w:color="auto" w:fill="E6E6E6"/>
            <w:vAlign w:val="center"/>
          </w:tcPr>
          <w:p>
            <w:pPr>
              <w:jc w:val="center"/>
            </w:pPr>
            <w:r>
              <w:rPr>
                <w:rFonts w:hint="eastAsia"/>
              </w:rPr>
              <w:t>教务处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四级</w:t>
            </w:r>
            <w:r>
              <w:t>60</w:t>
            </w:r>
            <w:r>
              <w:rPr>
                <w:rFonts w:hint="eastAsia"/>
              </w:rPr>
              <w:t>分以上</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教务处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全国大学小语种考试</w:t>
            </w:r>
          </w:p>
        </w:tc>
        <w:tc>
          <w:tcPr>
            <w:tcW w:w="2835" w:type="dxa"/>
            <w:shd w:val="clear" w:color="auto" w:fill="E6E6E6"/>
            <w:vAlign w:val="center"/>
          </w:tcPr>
          <w:p>
            <w:r>
              <w:rPr>
                <w:rFonts w:hint="eastAsia"/>
              </w:rPr>
              <w:t>六级通过</w:t>
            </w:r>
          </w:p>
        </w:tc>
        <w:tc>
          <w:tcPr>
            <w:tcW w:w="992" w:type="dxa"/>
            <w:shd w:val="clear" w:color="auto" w:fill="E6E6E6"/>
            <w:vAlign w:val="center"/>
          </w:tcPr>
          <w:p>
            <w:pPr>
              <w:jc w:val="center"/>
            </w:pPr>
            <w:r>
              <w:t>4</w:t>
            </w:r>
          </w:p>
        </w:tc>
        <w:tc>
          <w:tcPr>
            <w:tcW w:w="1843" w:type="dxa"/>
            <w:shd w:val="clear" w:color="auto" w:fill="E6E6E6"/>
            <w:vAlign w:val="center"/>
          </w:tcPr>
          <w:p>
            <w:pPr>
              <w:jc w:val="center"/>
            </w:pPr>
            <w:r>
              <w:rPr>
                <w:rFonts w:hint="eastAsia"/>
              </w:rPr>
              <w:t>外国语学院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四级通过</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外国语学院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外语翻译证书考试</w:t>
            </w:r>
          </w:p>
        </w:tc>
        <w:tc>
          <w:tcPr>
            <w:tcW w:w="2835" w:type="dxa"/>
            <w:shd w:val="clear" w:color="auto" w:fill="E6E6E6"/>
            <w:vAlign w:val="center"/>
          </w:tcPr>
          <w:p>
            <w:r>
              <w:rPr>
                <w:rFonts w:hint="eastAsia"/>
              </w:rPr>
              <w:t>高级</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外国语学院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中级</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外国语学院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商务英语考试证书（</w:t>
            </w:r>
            <w:r>
              <w:t>BEC</w:t>
            </w:r>
            <w:r>
              <w:rPr>
                <w:rFonts w:hint="eastAsia"/>
              </w:rPr>
              <w:t>）</w:t>
            </w:r>
          </w:p>
        </w:tc>
        <w:tc>
          <w:tcPr>
            <w:tcW w:w="2835" w:type="dxa"/>
            <w:shd w:val="clear" w:color="auto" w:fill="E6E6E6"/>
            <w:vAlign w:val="center"/>
          </w:tcPr>
          <w:p>
            <w:r>
              <w:rPr>
                <w:rFonts w:hint="eastAsia"/>
              </w:rPr>
              <w:t>高级</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外国语学院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中级</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外国语学院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日本语能力测试</w:t>
            </w:r>
          </w:p>
        </w:tc>
        <w:tc>
          <w:tcPr>
            <w:tcW w:w="2835" w:type="dxa"/>
            <w:shd w:val="clear" w:color="auto" w:fill="E6E6E6"/>
            <w:vAlign w:val="center"/>
          </w:tcPr>
          <w:p>
            <w:r>
              <w:rPr>
                <w:rFonts w:hint="eastAsia"/>
              </w:rPr>
              <w:t>一级</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外国语学院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二级</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外国语学院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韩国语能力考试</w:t>
            </w:r>
          </w:p>
        </w:tc>
        <w:tc>
          <w:tcPr>
            <w:tcW w:w="2835" w:type="dxa"/>
            <w:shd w:val="clear" w:color="auto" w:fill="E6E6E6"/>
            <w:vAlign w:val="center"/>
          </w:tcPr>
          <w:p>
            <w:r>
              <w:rPr>
                <w:rFonts w:hint="eastAsia"/>
              </w:rPr>
              <w:t>高级</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外国语学院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中级</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外国语学院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计算机等级考试</w:t>
            </w:r>
          </w:p>
        </w:tc>
        <w:tc>
          <w:tcPr>
            <w:tcW w:w="2835" w:type="dxa"/>
            <w:shd w:val="clear" w:color="auto" w:fill="E6E6E6"/>
            <w:vAlign w:val="center"/>
          </w:tcPr>
          <w:p>
            <w:r>
              <w:rPr>
                <w:rFonts w:hint="eastAsia"/>
              </w:rPr>
              <w:t>计算机等级考试</w:t>
            </w:r>
            <w:r>
              <w:t>2</w:t>
            </w:r>
            <w:r>
              <w:rPr>
                <w:rFonts w:hint="eastAsia"/>
              </w:rPr>
              <w:t>级及以上</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教务处</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计算机等级考试</w:t>
            </w:r>
            <w:r>
              <w:t>1</w:t>
            </w:r>
            <w:r>
              <w:rPr>
                <w:rFonts w:hint="eastAsia"/>
              </w:rPr>
              <w:t>级</w:t>
            </w:r>
            <w:del w:id="3" w:author="Xia" w:date="2018-08-09T22:45:00Z">
              <w:r>
                <w:rPr>
                  <w:rFonts w:hint="eastAsia"/>
                </w:rPr>
                <w:delText>及以上</w:delText>
              </w:r>
            </w:del>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教务处</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shd w:val="clear" w:color="auto" w:fill="E6E6E6"/>
            <w:vAlign w:val="center"/>
          </w:tcPr>
          <w:p>
            <w:r>
              <w:rPr>
                <w:rFonts w:hint="eastAsia"/>
              </w:rPr>
              <w:t>普通话水平测试</w:t>
            </w:r>
          </w:p>
        </w:tc>
        <w:tc>
          <w:tcPr>
            <w:tcW w:w="2835" w:type="dxa"/>
            <w:shd w:val="clear" w:color="auto" w:fill="E6E6E6"/>
            <w:vAlign w:val="center"/>
          </w:tcPr>
          <w:p>
            <w:bookmarkStart w:id="0" w:name="_GoBack"/>
            <w:bookmarkEnd w:id="0"/>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教务处</w:t>
            </w:r>
          </w:p>
        </w:tc>
        <w:tc>
          <w:tcPr>
            <w:tcW w:w="4736" w:type="dxa"/>
            <w:shd w:val="clear" w:color="auto" w:fill="E6E6E6"/>
            <w:vAlign w:val="center"/>
          </w:tcPr>
          <w:p>
            <w:pPr>
              <w:ind w:firstLine="210" w:firstLineChars="100"/>
            </w:pPr>
            <w:r>
              <w:rPr>
                <w:rFonts w:hint="eastAsia"/>
              </w:rPr>
              <w:t>二甲等级记</w:t>
            </w:r>
            <w:r>
              <w:t>2</w:t>
            </w:r>
            <w:r>
              <w:rPr>
                <w:rFonts w:hint="eastAsia"/>
              </w:rPr>
              <w:t>学分，每高一等级增加</w:t>
            </w:r>
            <w:r>
              <w:t>1</w:t>
            </w:r>
            <w:r>
              <w:rPr>
                <w:rFonts w:hint="eastAsia"/>
              </w:rPr>
              <w:t>学分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shd w:val="clear" w:color="auto" w:fill="E6E6E6"/>
            <w:vAlign w:val="center"/>
          </w:tcPr>
          <w:p>
            <w:r>
              <w:rPr>
                <w:rFonts w:hint="eastAsia"/>
              </w:rPr>
              <w:t>钢琴、声乐、器乐、舞蹈等级考试</w:t>
            </w:r>
          </w:p>
        </w:tc>
        <w:tc>
          <w:tcPr>
            <w:tcW w:w="2835" w:type="dxa"/>
            <w:shd w:val="clear" w:color="auto" w:fill="E6E6E6"/>
            <w:vAlign w:val="center"/>
          </w:tcPr>
          <w:p>
            <w:r>
              <w:t>6</w:t>
            </w:r>
            <w:r>
              <w:rPr>
                <w:rFonts w:hint="eastAsia"/>
              </w:rPr>
              <w:t>级以上</w:t>
            </w:r>
            <w:r>
              <w:t>1</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音乐学院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国家运动员</w:t>
            </w:r>
          </w:p>
        </w:tc>
        <w:tc>
          <w:tcPr>
            <w:tcW w:w="2835" w:type="dxa"/>
            <w:shd w:val="clear" w:color="auto" w:fill="E6E6E6"/>
            <w:vAlign w:val="center"/>
          </w:tcPr>
          <w:p>
            <w:r>
              <w:rPr>
                <w:rFonts w:hint="eastAsia"/>
              </w:rPr>
              <w:t>一级</w:t>
            </w:r>
          </w:p>
        </w:tc>
        <w:tc>
          <w:tcPr>
            <w:tcW w:w="992" w:type="dxa"/>
            <w:shd w:val="clear" w:color="auto" w:fill="E6E6E6"/>
            <w:vAlign w:val="center"/>
          </w:tcPr>
          <w:p>
            <w:pPr>
              <w:jc w:val="center"/>
            </w:pPr>
            <w:r>
              <w:t>4</w:t>
            </w:r>
          </w:p>
        </w:tc>
        <w:tc>
          <w:tcPr>
            <w:tcW w:w="1843" w:type="dxa"/>
            <w:shd w:val="clear" w:color="auto" w:fill="E6E6E6"/>
            <w:vAlign w:val="center"/>
          </w:tcPr>
          <w:p>
            <w:pPr>
              <w:jc w:val="center"/>
            </w:pPr>
            <w:r>
              <w:rPr>
                <w:rFonts w:hint="eastAsia"/>
              </w:rPr>
              <w:t>体育学院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二级</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体育学院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三级</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体育学院</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shd w:val="clear" w:color="auto" w:fill="E6E6E6"/>
            <w:vAlign w:val="center"/>
          </w:tcPr>
          <w:p>
            <w:r>
              <w:rPr>
                <w:rFonts w:hint="eastAsia"/>
              </w:rPr>
              <w:t>托福考试（</w:t>
            </w:r>
            <w:r>
              <w:t>TOEFL</w:t>
            </w:r>
            <w:r>
              <w:rPr>
                <w:rFonts w:hint="eastAsia"/>
              </w:rPr>
              <w:t>）</w:t>
            </w:r>
          </w:p>
        </w:tc>
        <w:tc>
          <w:tcPr>
            <w:tcW w:w="2835" w:type="dxa"/>
            <w:shd w:val="clear" w:color="auto" w:fill="E6E6E6"/>
            <w:vAlign w:val="center"/>
          </w:tcPr>
          <w:p>
            <w:r>
              <w:t>80</w:t>
            </w:r>
            <w:r>
              <w:rPr>
                <w:rFonts w:hint="eastAsia"/>
              </w:rPr>
              <w:t>分及以上</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教务处</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shd w:val="clear" w:color="auto" w:fill="E6E6E6"/>
            <w:vAlign w:val="center"/>
          </w:tcPr>
          <w:p>
            <w:r>
              <w:rPr>
                <w:rFonts w:hint="eastAsia"/>
              </w:rPr>
              <w:t>雅思考试（</w:t>
            </w:r>
            <w:r>
              <w:t>IELTS</w:t>
            </w:r>
            <w:r>
              <w:rPr>
                <w:rFonts w:hint="eastAsia"/>
              </w:rPr>
              <w:t>）</w:t>
            </w:r>
          </w:p>
        </w:tc>
        <w:tc>
          <w:tcPr>
            <w:tcW w:w="2835" w:type="dxa"/>
            <w:shd w:val="clear" w:color="auto" w:fill="E6E6E6"/>
            <w:vAlign w:val="center"/>
          </w:tcPr>
          <w:p>
            <w:r>
              <w:t>5.5</w:t>
            </w:r>
            <w:r>
              <w:rPr>
                <w:rFonts w:hint="eastAsia"/>
              </w:rPr>
              <w:t>分及以上</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教务处</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shd w:val="clear" w:color="auto" w:fill="E6E6E6"/>
            <w:vAlign w:val="center"/>
          </w:tcPr>
          <w:p>
            <w:r>
              <w:t>GRE</w:t>
            </w:r>
          </w:p>
        </w:tc>
        <w:tc>
          <w:tcPr>
            <w:tcW w:w="2835" w:type="dxa"/>
            <w:shd w:val="clear" w:color="auto" w:fill="E6E6E6"/>
            <w:vAlign w:val="center"/>
          </w:tcPr>
          <w:p>
            <w:r>
              <w:t>1800</w:t>
            </w:r>
            <w:r>
              <w:rPr>
                <w:rFonts w:hint="eastAsia"/>
              </w:rPr>
              <w:t>分以上</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教务处</w:t>
            </w:r>
          </w:p>
        </w:tc>
        <w:tc>
          <w:tcPr>
            <w:tcW w:w="4736" w:type="dxa"/>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restart"/>
            <w:shd w:val="clear" w:color="auto" w:fill="E6E6E6"/>
            <w:vAlign w:val="center"/>
          </w:tcPr>
          <w:p>
            <w:r>
              <w:rPr>
                <w:rFonts w:hint="eastAsia"/>
              </w:rPr>
              <w:t>国家职业资格证书</w:t>
            </w:r>
          </w:p>
        </w:tc>
        <w:tc>
          <w:tcPr>
            <w:tcW w:w="2835" w:type="dxa"/>
            <w:shd w:val="clear" w:color="auto" w:fill="E6E6E6"/>
            <w:vAlign w:val="center"/>
          </w:tcPr>
          <w:p>
            <w:r>
              <w:rPr>
                <w:rFonts w:hint="eastAsia"/>
              </w:rPr>
              <w:t>高级</w:t>
            </w:r>
          </w:p>
        </w:tc>
        <w:tc>
          <w:tcPr>
            <w:tcW w:w="992" w:type="dxa"/>
            <w:shd w:val="clear" w:color="auto" w:fill="E6E6E6"/>
            <w:vAlign w:val="center"/>
          </w:tcPr>
          <w:p>
            <w:pPr>
              <w:jc w:val="center"/>
            </w:pPr>
            <w:r>
              <w:t>3</w:t>
            </w:r>
          </w:p>
        </w:tc>
        <w:tc>
          <w:tcPr>
            <w:tcW w:w="1843" w:type="dxa"/>
            <w:shd w:val="clear" w:color="auto" w:fill="E6E6E6"/>
            <w:vAlign w:val="center"/>
          </w:tcPr>
          <w:p>
            <w:pPr>
              <w:jc w:val="center"/>
            </w:pPr>
            <w:r>
              <w:rPr>
                <w:rFonts w:hint="eastAsia"/>
              </w:rPr>
              <w:t>教务处</w:t>
            </w:r>
          </w:p>
        </w:tc>
        <w:tc>
          <w:tcPr>
            <w:tcW w:w="4736" w:type="dxa"/>
            <w:vMerge w:val="restart"/>
            <w:shd w:val="clear" w:color="auto" w:fill="E6E6E6"/>
            <w:vAlign w:val="center"/>
          </w:tcPr>
          <w:p>
            <w:pPr>
              <w:ind w:firstLine="210" w:firstLineChars="100"/>
            </w:pPr>
            <w:r>
              <w:rPr>
                <w:rFonts w:hint="eastAsia"/>
              </w:rPr>
              <w:t>证书认定需出具人力资源与社会保障部颁发的证书。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vMerge w:val="continue"/>
            <w:shd w:val="clear" w:color="auto" w:fill="E6E6E6"/>
            <w:vAlign w:val="center"/>
          </w:tcPr>
          <w:p/>
        </w:tc>
        <w:tc>
          <w:tcPr>
            <w:tcW w:w="2835" w:type="dxa"/>
            <w:shd w:val="clear" w:color="auto" w:fill="E6E6E6"/>
            <w:vAlign w:val="center"/>
          </w:tcPr>
          <w:p>
            <w:r>
              <w:rPr>
                <w:rFonts w:hint="eastAsia"/>
              </w:rPr>
              <w:t>中级</w:t>
            </w:r>
          </w:p>
        </w:tc>
        <w:tc>
          <w:tcPr>
            <w:tcW w:w="992" w:type="dxa"/>
            <w:shd w:val="clear" w:color="auto" w:fill="E6E6E6"/>
            <w:vAlign w:val="center"/>
          </w:tcPr>
          <w:p>
            <w:pPr>
              <w:jc w:val="center"/>
            </w:pPr>
            <w:r>
              <w:t>2</w:t>
            </w:r>
          </w:p>
        </w:tc>
        <w:tc>
          <w:tcPr>
            <w:tcW w:w="1843" w:type="dxa"/>
            <w:shd w:val="clear" w:color="auto" w:fill="E6E6E6"/>
            <w:vAlign w:val="center"/>
          </w:tcPr>
          <w:p>
            <w:pPr>
              <w:jc w:val="center"/>
            </w:pPr>
            <w:r>
              <w:rPr>
                <w:rFonts w:hint="eastAsia"/>
              </w:rPr>
              <w:t>教务处</w:t>
            </w:r>
          </w:p>
        </w:tc>
        <w:tc>
          <w:tcPr>
            <w:tcW w:w="4736" w:type="dxa"/>
            <w:vMerge w:val="continue"/>
            <w:shd w:val="clear" w:color="auto" w:fill="E6E6E6"/>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shd w:val="clear" w:color="auto" w:fill="E6E6E6"/>
            <w:vAlign w:val="center"/>
          </w:tcPr>
          <w:p>
            <w:pPr>
              <w:jc w:val="center"/>
            </w:pPr>
          </w:p>
        </w:tc>
        <w:tc>
          <w:tcPr>
            <w:tcW w:w="2835" w:type="dxa"/>
            <w:gridSpan w:val="2"/>
            <w:tcBorders>
              <w:bottom w:val="single" w:color="000000" w:sz="6" w:space="0"/>
            </w:tcBorders>
            <w:shd w:val="clear" w:color="auto" w:fill="E6E6E6"/>
            <w:vAlign w:val="center"/>
          </w:tcPr>
          <w:p>
            <w:r>
              <w:rPr>
                <w:rFonts w:hint="eastAsia"/>
              </w:rPr>
              <w:t>从业资格证</w:t>
            </w:r>
          </w:p>
        </w:tc>
        <w:tc>
          <w:tcPr>
            <w:tcW w:w="2835" w:type="dxa"/>
            <w:tcBorders>
              <w:bottom w:val="single" w:color="000000" w:sz="6" w:space="0"/>
            </w:tcBorders>
            <w:shd w:val="clear" w:color="auto" w:fill="E6E6E6"/>
            <w:vAlign w:val="center"/>
          </w:tcPr>
          <w:p/>
        </w:tc>
        <w:tc>
          <w:tcPr>
            <w:tcW w:w="992" w:type="dxa"/>
            <w:tcBorders>
              <w:bottom w:val="single" w:color="000000" w:sz="6" w:space="0"/>
            </w:tcBorders>
            <w:shd w:val="clear" w:color="auto" w:fill="E6E6E6"/>
            <w:vAlign w:val="center"/>
          </w:tcPr>
          <w:p>
            <w:pPr>
              <w:jc w:val="center"/>
            </w:pPr>
            <w:r>
              <w:t>3</w:t>
            </w:r>
          </w:p>
        </w:tc>
        <w:tc>
          <w:tcPr>
            <w:tcW w:w="1843" w:type="dxa"/>
            <w:tcBorders>
              <w:bottom w:val="single" w:color="000000" w:sz="6" w:space="0"/>
            </w:tcBorders>
            <w:shd w:val="clear" w:color="auto" w:fill="E6E6E6"/>
            <w:vAlign w:val="center"/>
          </w:tcPr>
          <w:p>
            <w:pPr>
              <w:jc w:val="center"/>
            </w:pPr>
            <w:r>
              <w:rPr>
                <w:rFonts w:hint="eastAsia"/>
              </w:rPr>
              <w:t>教务处</w:t>
            </w:r>
          </w:p>
        </w:tc>
        <w:tc>
          <w:tcPr>
            <w:tcW w:w="4736" w:type="dxa"/>
            <w:vMerge w:val="restart"/>
            <w:shd w:val="clear" w:color="auto" w:fill="E6E6E6"/>
            <w:vAlign w:val="center"/>
          </w:tcPr>
          <w:p>
            <w:pPr>
              <w:ind w:firstLine="210" w:firstLineChars="100"/>
            </w:pPr>
            <w:r>
              <w:t>1</w:t>
            </w:r>
            <w:r>
              <w:rPr>
                <w:rFonts w:hint="eastAsia"/>
              </w:rPr>
              <w:t>．证书认定需出具行业行政管理部门或行业协会颁发的证书；</w:t>
            </w:r>
          </w:p>
          <w:p>
            <w:pPr>
              <w:ind w:firstLine="210" w:firstLineChars="100"/>
            </w:pPr>
            <w:r>
              <w:t>2</w:t>
            </w:r>
            <w:r>
              <w:rPr>
                <w:rFonts w:hint="eastAsia"/>
              </w:rPr>
              <w:t>．从业资格证书如教师资格证，普通话测试员资格证书，法律职业资格证书，秘书职业资格证书，人力资源管理证书，全国导游资格证书，证券、期货从业资格证书，纳税筹划师证书，市场营销经理证书，国家保险代理人、经纪人或公估人从业人员资格证书，国家报关员、报检员、外销员资格证书，广告策划师，注册化工工程师，国家化学检验员证书，全国计算机软件专业技术资格考试证书，</w:t>
            </w:r>
            <w:r>
              <w:t>ISO9000</w:t>
            </w:r>
            <w:r>
              <w:rPr>
                <w:rFonts w:hint="eastAsia"/>
              </w:rPr>
              <w:t>证书，全国机动车驾驶证等。</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continue"/>
            <w:tcBorders>
              <w:bottom w:val="single" w:color="000000" w:sz="12" w:space="0"/>
            </w:tcBorders>
            <w:vAlign w:val="center"/>
          </w:tcPr>
          <w:p>
            <w:pPr>
              <w:jc w:val="center"/>
            </w:pPr>
          </w:p>
        </w:tc>
        <w:tc>
          <w:tcPr>
            <w:tcW w:w="2835" w:type="dxa"/>
            <w:gridSpan w:val="2"/>
            <w:tcBorders>
              <w:top w:val="single" w:color="000000" w:sz="6" w:space="0"/>
              <w:bottom w:val="single" w:color="000000" w:sz="12" w:space="0"/>
            </w:tcBorders>
            <w:shd w:val="clear" w:color="auto" w:fill="D8D8D8" w:themeFill="background1" w:themeFillShade="D9"/>
            <w:vAlign w:val="center"/>
          </w:tcPr>
          <w:p>
            <w:r>
              <w:rPr>
                <w:rFonts w:hint="eastAsia"/>
              </w:rPr>
              <w:t>执业资格证</w:t>
            </w:r>
          </w:p>
        </w:tc>
        <w:tc>
          <w:tcPr>
            <w:tcW w:w="2835" w:type="dxa"/>
            <w:tcBorders>
              <w:top w:val="single" w:color="000000" w:sz="6" w:space="0"/>
              <w:bottom w:val="single" w:color="000000" w:sz="12" w:space="0"/>
            </w:tcBorders>
            <w:shd w:val="clear" w:color="auto" w:fill="D8D8D8" w:themeFill="background1" w:themeFillShade="D9"/>
            <w:vAlign w:val="center"/>
          </w:tcPr>
          <w:p/>
        </w:tc>
        <w:tc>
          <w:tcPr>
            <w:tcW w:w="992" w:type="dxa"/>
            <w:tcBorders>
              <w:top w:val="single" w:color="000000" w:sz="6" w:space="0"/>
              <w:bottom w:val="single" w:color="000000" w:sz="12" w:space="0"/>
            </w:tcBorders>
            <w:shd w:val="clear" w:color="auto" w:fill="D8D8D8" w:themeFill="background1" w:themeFillShade="D9"/>
            <w:vAlign w:val="center"/>
          </w:tcPr>
          <w:p>
            <w:pPr>
              <w:jc w:val="center"/>
            </w:pPr>
            <w:r>
              <w:t>2</w:t>
            </w:r>
          </w:p>
        </w:tc>
        <w:tc>
          <w:tcPr>
            <w:tcW w:w="1843" w:type="dxa"/>
            <w:tcBorders>
              <w:top w:val="single" w:color="000000" w:sz="6" w:space="0"/>
              <w:bottom w:val="single" w:color="000000" w:sz="12" w:space="0"/>
            </w:tcBorders>
            <w:shd w:val="clear" w:color="auto" w:fill="D8D8D8" w:themeFill="background1" w:themeFillShade="D9"/>
            <w:vAlign w:val="center"/>
          </w:tcPr>
          <w:p>
            <w:pPr>
              <w:jc w:val="center"/>
            </w:pPr>
            <w:r>
              <w:rPr>
                <w:rFonts w:hint="eastAsia"/>
              </w:rPr>
              <w:t>教务处</w:t>
            </w:r>
          </w:p>
        </w:tc>
        <w:tc>
          <w:tcPr>
            <w:tcW w:w="4736" w:type="dxa"/>
            <w:vMerge w:val="continue"/>
            <w:tcBorders>
              <w:bottom w:val="single" w:color="000000" w:sz="12" w:space="0"/>
            </w:tcBorders>
            <w:vAlign w:val="center"/>
          </w:tcPr>
          <w:p>
            <w:pPr>
              <w:ind w:firstLine="210" w:firstLineChars="100"/>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796" w:type="dxa"/>
            <w:vMerge w:val="restart"/>
            <w:vAlign w:val="center"/>
          </w:tcPr>
          <w:p>
            <w:pPr>
              <w:jc w:val="center"/>
            </w:pPr>
            <w:r>
              <w:rPr>
                <w:rFonts w:hint="eastAsia"/>
              </w:rPr>
              <w:t>学</w:t>
            </w:r>
          </w:p>
          <w:p>
            <w:pPr>
              <w:jc w:val="center"/>
            </w:pPr>
            <w:r>
              <w:rPr>
                <w:rFonts w:hint="eastAsia"/>
              </w:rPr>
              <w:t>院</w:t>
            </w:r>
          </w:p>
          <w:p>
            <w:pPr>
              <w:jc w:val="center"/>
            </w:pPr>
            <w:r>
              <w:rPr>
                <w:rFonts w:hint="eastAsia"/>
              </w:rPr>
              <w:t>特</w:t>
            </w:r>
          </w:p>
          <w:p>
            <w:pPr>
              <w:jc w:val="center"/>
              <w:rPr>
                <w:rFonts w:ascii="新宋体" w:hAnsi="新宋体" w:eastAsia="新宋体"/>
                <w:sz w:val="24"/>
              </w:rPr>
            </w:pPr>
            <w:r>
              <w:rPr>
                <w:rFonts w:hint="eastAsia"/>
              </w:rPr>
              <w:t>色</w:t>
            </w:r>
          </w:p>
        </w:tc>
        <w:tc>
          <w:tcPr>
            <w:tcW w:w="2835" w:type="dxa"/>
            <w:gridSpan w:val="2"/>
            <w:vAlign w:val="center"/>
          </w:tcPr>
          <w:p>
            <w:pPr>
              <w:spacing w:line="360" w:lineRule="auto"/>
              <w:jc w:val="center"/>
              <w:rPr>
                <w:rFonts w:ascii="新宋体" w:hAnsi="新宋体" w:eastAsia="新宋体"/>
                <w:sz w:val="24"/>
              </w:rPr>
            </w:pPr>
          </w:p>
        </w:tc>
        <w:tc>
          <w:tcPr>
            <w:tcW w:w="2835" w:type="dxa"/>
            <w:vAlign w:val="center"/>
          </w:tcPr>
          <w:p>
            <w:pPr>
              <w:spacing w:line="360" w:lineRule="auto"/>
              <w:jc w:val="center"/>
              <w:rPr>
                <w:rFonts w:ascii="新宋体" w:hAnsi="新宋体" w:eastAsia="新宋体"/>
                <w:sz w:val="24"/>
              </w:rPr>
            </w:pPr>
          </w:p>
        </w:tc>
        <w:tc>
          <w:tcPr>
            <w:tcW w:w="992" w:type="dxa"/>
            <w:vAlign w:val="center"/>
          </w:tcPr>
          <w:p>
            <w:pPr>
              <w:jc w:val="center"/>
            </w:pPr>
            <w:r>
              <w:t>1</w:t>
            </w:r>
          </w:p>
        </w:tc>
        <w:tc>
          <w:tcPr>
            <w:tcW w:w="1843" w:type="dxa"/>
            <w:vAlign w:val="center"/>
          </w:tcPr>
          <w:p>
            <w:pPr>
              <w:spacing w:line="360" w:lineRule="auto"/>
              <w:jc w:val="center"/>
              <w:rPr>
                <w:rFonts w:ascii="新宋体" w:hAnsi="新宋体" w:eastAsia="新宋体"/>
                <w:sz w:val="24"/>
              </w:rPr>
            </w:pPr>
            <w:r>
              <w:rPr>
                <w:rFonts w:hint="eastAsia"/>
              </w:rPr>
              <w:t>教学学院</w:t>
            </w:r>
          </w:p>
        </w:tc>
        <w:tc>
          <w:tcPr>
            <w:tcW w:w="4736" w:type="dxa"/>
            <w:vMerge w:val="restart"/>
            <w:vAlign w:val="center"/>
          </w:tcPr>
          <w:p>
            <w:pPr>
              <w:ind w:firstLine="210" w:firstLineChars="100"/>
              <w:rPr>
                <w:highlight w:val="yellow"/>
                <w:rPrChange w:id="4" w:author="微软用户" w:date="2018-11-22T17:54:00Z">
                  <w:rPr/>
                </w:rPrChange>
              </w:rPr>
            </w:pPr>
            <w:r>
              <w:rPr>
                <w:highlight w:val="yellow"/>
                <w:rPrChange w:id="5" w:author="微软用户" w:date="2018-11-22T17:54:00Z">
                  <w:rPr/>
                </w:rPrChange>
              </w:rPr>
              <w:t>1</w:t>
            </w:r>
            <w:r>
              <w:rPr>
                <w:rFonts w:hint="eastAsia"/>
                <w:highlight w:val="yellow"/>
                <w:rPrChange w:id="6" w:author="微软用户" w:date="2018-11-22T17:54:00Z">
                  <w:rPr>
                    <w:rFonts w:hint="eastAsia"/>
                  </w:rPr>
                </w:rPrChange>
              </w:rPr>
              <w:t>．依据专业（学科）特色自行设立</w:t>
            </w:r>
          </w:p>
          <w:p>
            <w:pPr>
              <w:ind w:firstLine="210" w:firstLineChars="100"/>
              <w:rPr>
                <w:highlight w:val="yellow"/>
                <w:rPrChange w:id="7" w:author="微软用户" w:date="2018-11-22T17:54:00Z">
                  <w:rPr/>
                </w:rPrChange>
              </w:rPr>
            </w:pPr>
            <w:r>
              <w:rPr>
                <w:rFonts w:hint="eastAsia"/>
                <w:highlight w:val="yellow"/>
                <w:rPrChange w:id="8" w:author="微软用户" w:date="2018-11-22T17:54:00Z">
                  <w:rPr>
                    <w:rFonts w:hint="eastAsia"/>
                  </w:rPr>
                </w:rPrChange>
              </w:rPr>
              <w:t>具体项目的设置和学分认定办法要经过教学学院公示并报教务处备案；</w:t>
            </w:r>
          </w:p>
          <w:p>
            <w:pPr>
              <w:ind w:firstLine="210" w:firstLineChars="100"/>
            </w:pPr>
            <w:r>
              <w:rPr>
                <w:highlight w:val="yellow"/>
                <w:rPrChange w:id="9" w:author="微软用户" w:date="2018-11-22T17:54:00Z">
                  <w:rPr/>
                </w:rPrChange>
              </w:rPr>
              <w:t>2</w:t>
            </w:r>
            <w:r>
              <w:rPr>
                <w:rFonts w:hint="eastAsia"/>
                <w:highlight w:val="yellow"/>
                <w:rPrChange w:id="10" w:author="微软用户" w:date="2018-11-22T17:54:00Z">
                  <w:rPr>
                    <w:rFonts w:hint="eastAsia"/>
                  </w:rPr>
                </w:rPrChange>
              </w:rPr>
              <w:t>．单项认定不超过</w:t>
            </w:r>
            <w:r>
              <w:rPr>
                <w:highlight w:val="yellow"/>
                <w:rPrChange w:id="11" w:author="微软用户" w:date="2018-11-22T17:54:00Z">
                  <w:rPr/>
                </w:rPrChange>
              </w:rPr>
              <w:t>1</w:t>
            </w:r>
            <w:r>
              <w:rPr>
                <w:rFonts w:hint="eastAsia"/>
                <w:highlight w:val="yellow"/>
                <w:rPrChange w:id="12" w:author="微软用户" w:date="2018-11-22T17:54:00Z">
                  <w:rPr>
                    <w:rFonts w:hint="eastAsia"/>
                  </w:rPr>
                </w:rPrChange>
              </w:rPr>
              <w:t>学分，累计不超过</w:t>
            </w:r>
            <w:r>
              <w:rPr>
                <w:highlight w:val="yellow"/>
                <w:rPrChange w:id="13" w:author="微软用户" w:date="2018-11-22T17:54:00Z">
                  <w:rPr/>
                </w:rPrChange>
              </w:rPr>
              <w:t>3</w:t>
            </w:r>
            <w:r>
              <w:rPr>
                <w:rFonts w:hint="eastAsia"/>
                <w:highlight w:val="yellow"/>
                <w:rPrChange w:id="14" w:author="微软用户" w:date="2018-11-22T17:54:00Z">
                  <w:rPr>
                    <w:rFonts w:hint="eastAsia"/>
                  </w:rPr>
                </w:rPrChange>
              </w:rPr>
              <w:t>学分。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trHeight w:val="454" w:hRule="atLeast"/>
          <w:jc w:val="center"/>
        </w:trPr>
        <w:tc>
          <w:tcPr>
            <w:tcW w:w="796" w:type="dxa"/>
            <w:vMerge w:val="continue"/>
            <w:tcBorders>
              <w:bottom w:val="single" w:color="000000" w:sz="12" w:space="0"/>
            </w:tcBorders>
            <w:vAlign w:val="center"/>
          </w:tcPr>
          <w:p>
            <w:pPr>
              <w:spacing w:line="360" w:lineRule="auto"/>
              <w:jc w:val="center"/>
              <w:rPr>
                <w:rFonts w:ascii="新宋体" w:hAnsi="新宋体" w:eastAsia="新宋体"/>
                <w:sz w:val="24"/>
              </w:rPr>
            </w:pPr>
          </w:p>
        </w:tc>
        <w:tc>
          <w:tcPr>
            <w:tcW w:w="2835" w:type="dxa"/>
            <w:gridSpan w:val="2"/>
            <w:tcBorders>
              <w:bottom w:val="single" w:color="000000" w:sz="12" w:space="0"/>
            </w:tcBorders>
            <w:vAlign w:val="center"/>
          </w:tcPr>
          <w:p>
            <w:pPr>
              <w:spacing w:line="360" w:lineRule="auto"/>
              <w:jc w:val="center"/>
              <w:rPr>
                <w:rFonts w:ascii="新宋体" w:hAnsi="新宋体" w:eastAsia="新宋体"/>
                <w:sz w:val="24"/>
              </w:rPr>
            </w:pPr>
          </w:p>
        </w:tc>
        <w:tc>
          <w:tcPr>
            <w:tcW w:w="2835" w:type="dxa"/>
            <w:tcBorders>
              <w:bottom w:val="single" w:color="000000" w:sz="12" w:space="0"/>
            </w:tcBorders>
            <w:vAlign w:val="center"/>
          </w:tcPr>
          <w:p>
            <w:pPr>
              <w:spacing w:line="360" w:lineRule="auto"/>
              <w:jc w:val="center"/>
              <w:rPr>
                <w:rFonts w:ascii="新宋体" w:hAnsi="新宋体" w:eastAsia="新宋体"/>
                <w:sz w:val="24"/>
              </w:rPr>
            </w:pPr>
          </w:p>
        </w:tc>
        <w:tc>
          <w:tcPr>
            <w:tcW w:w="992" w:type="dxa"/>
            <w:tcBorders>
              <w:bottom w:val="single" w:color="000000" w:sz="12" w:space="0"/>
            </w:tcBorders>
            <w:vAlign w:val="center"/>
          </w:tcPr>
          <w:p>
            <w:pPr>
              <w:jc w:val="center"/>
            </w:pPr>
          </w:p>
        </w:tc>
        <w:tc>
          <w:tcPr>
            <w:tcW w:w="1843" w:type="dxa"/>
            <w:tcBorders>
              <w:bottom w:val="single" w:color="000000" w:sz="12" w:space="0"/>
            </w:tcBorders>
            <w:vAlign w:val="center"/>
          </w:tcPr>
          <w:p>
            <w:pPr>
              <w:spacing w:line="360" w:lineRule="auto"/>
              <w:jc w:val="center"/>
              <w:rPr>
                <w:rFonts w:ascii="新宋体" w:hAnsi="新宋体" w:eastAsia="新宋体"/>
                <w:sz w:val="24"/>
              </w:rPr>
            </w:pPr>
          </w:p>
        </w:tc>
        <w:tc>
          <w:tcPr>
            <w:tcW w:w="4736" w:type="dxa"/>
            <w:vMerge w:val="continue"/>
            <w:tcBorders>
              <w:bottom w:val="single" w:color="000000" w:sz="12" w:space="0"/>
            </w:tcBorders>
            <w:vAlign w:val="center"/>
          </w:tcPr>
          <w:p>
            <w:pPr>
              <w:ind w:firstLine="210" w:firstLineChars="100"/>
            </w:pPr>
          </w:p>
        </w:tc>
      </w:tr>
    </w:tbl>
    <w:p>
      <w:pPr>
        <w:spacing w:line="360" w:lineRule="auto"/>
        <w:jc w:val="center"/>
        <w:rPr>
          <w:del w:id="15" w:author="微软用户" w:date="2018-10-09T15:12:00Z"/>
        </w:rPr>
      </w:pPr>
    </w:p>
    <w:p>
      <w:pPr>
        <w:spacing w:line="360" w:lineRule="auto"/>
        <w:ind w:firstLine="803" w:firstLineChars="200"/>
        <w:rPr>
          <w:del w:id="17" w:author="微软用户" w:date="2018-10-09T15:12:00Z"/>
          <w:b/>
          <w:bCs/>
          <w:sz w:val="40"/>
          <w:szCs w:val="40"/>
        </w:rPr>
        <w:sectPr>
          <w:headerReference r:id="rId9" w:type="default"/>
          <w:pgSz w:w="16838" w:h="11906" w:orient="landscape"/>
          <w:pgMar w:top="1276" w:right="1418" w:bottom="1418" w:left="1418" w:header="851" w:footer="992" w:gutter="0"/>
          <w:cols w:space="0" w:num="1"/>
          <w:docGrid w:type="lines" w:linePitch="312" w:charSpace="0"/>
        </w:sectPr>
        <w:pPrChange w:id="16" w:author="微软用户" w:date="2018-10-09T15:13:00Z">
          <w:pPr>
            <w:spacing w:line="360" w:lineRule="auto"/>
            <w:ind w:firstLine="803" w:firstLineChars="200"/>
          </w:pPr>
        </w:pPrChange>
      </w:pPr>
    </w:p>
    <w:p>
      <w:pPr>
        <w:spacing w:line="640" w:lineRule="exact"/>
        <w:jc w:val="center"/>
        <w:outlineLvl w:val="0"/>
        <w:rPr>
          <w:rFonts w:ascii="楷体_GB2312" w:hAnsi="楷体_GB2312" w:eastAsia="楷体_GB2312" w:cs="楷体_GB2312"/>
          <w:sz w:val="28"/>
          <w:szCs w:val="28"/>
        </w:rPr>
      </w:pPr>
    </w:p>
    <w:sectPr>
      <w:pgSz w:w="11906" w:h="16838"/>
      <w:pgMar w:top="1531" w:right="1758" w:bottom="1418" w:left="1758" w:header="851"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大黑简体">
    <w:altName w:val="Arial Unicode MS"/>
    <w:panose1 w:val="00000000000000000000"/>
    <w:charset w:val="86"/>
    <w:family w:val="auto"/>
    <w:pitch w:val="default"/>
    <w:sig w:usb0="00000000" w:usb1="00000000" w:usb2="00000010" w:usb3="00000000" w:csb0="00040000" w:csb1="00000000"/>
  </w:font>
  <w:font w:name="新宋体">
    <w:panose1 w:val="02010609030101010101"/>
    <w:charset w:val="86"/>
    <w:family w:val="roman"/>
    <w:pitch w:val="default"/>
    <w:sig w:usb0="00000003" w:usb1="288F0000" w:usb2="0000000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53035" cy="175260"/>
              <wp:effectExtent l="0" t="0" r="12065" b="8890"/>
              <wp:wrapNone/>
              <wp:docPr id="1" name="文本框 1"/>
              <wp:cNvGraphicFramePr/>
              <a:graphic xmlns:a="http://schemas.openxmlformats.org/drawingml/2006/main">
                <a:graphicData uri="http://schemas.microsoft.com/office/word/2010/wordprocessingShape">
                  <wps:wsp>
                    <wps:cNvSpPr txBox="1"/>
                    <wps:spPr>
                      <a:xfrm>
                        <a:off x="0" y="0"/>
                        <a:ext cx="153035" cy="175260"/>
                      </a:xfrm>
                      <a:prstGeom prst="rect">
                        <a:avLst/>
                      </a:prstGeom>
                      <a:noFill/>
                      <a:ln w="6350">
                        <a:noFill/>
                      </a:ln>
                    </wps:spPr>
                    <wps:txbx>
                      <w:txbxContent>
                        <w:p>
                          <w:pPr>
                            <w:pStyle w:val="4"/>
                            <w:rPr>
                              <w:sz w:val="24"/>
                              <w:szCs w:val="24"/>
                            </w:rPr>
                          </w:pPr>
                          <w:r>
                            <w:rPr>
                              <w:rFonts w:hint="eastAsia"/>
                              <w:sz w:val="24"/>
                              <w:szCs w:val="24"/>
                            </w:rPr>
                            <w:fldChar w:fldCharType="begin"/>
                          </w:r>
                          <w:r>
                            <w:rPr>
                              <w:sz w:val="24"/>
                              <w:szCs w:val="24"/>
                            </w:rPr>
                            <w:instrText xml:space="preserve"> PAGE  \* MERGEFORMAT </w:instrText>
                          </w:r>
                          <w:r>
                            <w:rPr>
                              <w:rFonts w:hint="eastAsia"/>
                              <w:sz w:val="24"/>
                              <w:szCs w:val="24"/>
                            </w:rPr>
                            <w:fldChar w:fldCharType="separate"/>
                          </w:r>
                          <w:r>
                            <w:rPr>
                              <w:sz w:val="24"/>
                              <w:szCs w:val="24"/>
                            </w:rPr>
                            <w:t>16</w:t>
                          </w:r>
                          <w:r>
                            <w:rPr>
                              <w:rFonts w:hint="eastAsia"/>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3.8pt;width:12.05pt;mso-position-horizontal:center;mso-position-horizontal-relative:margin;mso-wrap-style:none;z-index:251658240;mso-width-relative:page;mso-height-relative:page;" filled="f" stroked="f" coordsize="21600,21600" o:gfxdata="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ejbft0gAAAAMBAAAPAAAAAAAAAAEAIAAAACIA&#10;AABkcnMvZG93bnJldi54bWxQSwECFAAUAAAACACHTuJAxhjl7w8CAAAFBAAADgAAAAAAAAABACAA&#10;AAAhAQAAZHJzL2Uyb0RvYy54bWxQSwUGAAAAAAYABgBZAQAAogUAAAAA&#10;">
              <v:fill on="f" focussize="0,0"/>
              <v:stroke on="f" weight="0.5pt"/>
              <v:imagedata o:title=""/>
              <o:lock v:ext="edit" aspectratio="f"/>
              <v:textbox inset="0mm,0mm,0mm,0mm" style="mso-fit-shape-to-text:t;">
                <w:txbxContent>
                  <w:p>
                    <w:pPr>
                      <w:pStyle w:val="4"/>
                      <w:rPr>
                        <w:sz w:val="24"/>
                        <w:szCs w:val="24"/>
                      </w:rPr>
                    </w:pPr>
                    <w:r>
                      <w:rPr>
                        <w:rFonts w:hint="eastAsia"/>
                        <w:sz w:val="24"/>
                        <w:szCs w:val="24"/>
                      </w:rPr>
                      <w:fldChar w:fldCharType="begin"/>
                    </w:r>
                    <w:r>
                      <w:rPr>
                        <w:sz w:val="24"/>
                        <w:szCs w:val="24"/>
                      </w:rPr>
                      <w:instrText xml:space="preserve"> PAGE  \* MERGEFORMAT </w:instrText>
                    </w:r>
                    <w:r>
                      <w:rPr>
                        <w:rFonts w:hint="eastAsia"/>
                        <w:sz w:val="24"/>
                        <w:szCs w:val="24"/>
                      </w:rPr>
                      <w:fldChar w:fldCharType="separate"/>
                    </w:r>
                    <w:r>
                      <w:rPr>
                        <w:sz w:val="24"/>
                        <w:szCs w:val="24"/>
                      </w:rPr>
                      <w:t>16</w:t>
                    </w:r>
                    <w:r>
                      <w:rPr>
                        <w:rFonts w:hint="eastAsia"/>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rson w15:author="Xia">
    <w15:presenceInfo w15:providerId="None" w15:userId="X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7DF"/>
    <w:rsid w:val="000161FF"/>
    <w:rsid w:val="000253FF"/>
    <w:rsid w:val="00047AB4"/>
    <w:rsid w:val="00056A9F"/>
    <w:rsid w:val="00056EFB"/>
    <w:rsid w:val="000643DD"/>
    <w:rsid w:val="000765E0"/>
    <w:rsid w:val="00081A64"/>
    <w:rsid w:val="00095174"/>
    <w:rsid w:val="000A3BAF"/>
    <w:rsid w:val="000C33FC"/>
    <w:rsid w:val="000C5EA9"/>
    <w:rsid w:val="000D1C8B"/>
    <w:rsid w:val="000E39FF"/>
    <w:rsid w:val="000E4763"/>
    <w:rsid w:val="000E5841"/>
    <w:rsid w:val="00105912"/>
    <w:rsid w:val="00116F6E"/>
    <w:rsid w:val="00131D48"/>
    <w:rsid w:val="00145352"/>
    <w:rsid w:val="00151758"/>
    <w:rsid w:val="00151DBB"/>
    <w:rsid w:val="001566DC"/>
    <w:rsid w:val="00164474"/>
    <w:rsid w:val="00170D94"/>
    <w:rsid w:val="001744A3"/>
    <w:rsid w:val="00174CEB"/>
    <w:rsid w:val="001759D0"/>
    <w:rsid w:val="001845DB"/>
    <w:rsid w:val="001946A2"/>
    <w:rsid w:val="001A67D2"/>
    <w:rsid w:val="001B1270"/>
    <w:rsid w:val="001B1D60"/>
    <w:rsid w:val="001B4AA2"/>
    <w:rsid w:val="001B63A8"/>
    <w:rsid w:val="001B742D"/>
    <w:rsid w:val="001D0355"/>
    <w:rsid w:val="001D42C4"/>
    <w:rsid w:val="001E22E4"/>
    <w:rsid w:val="001F0827"/>
    <w:rsid w:val="001F099A"/>
    <w:rsid w:val="001F5832"/>
    <w:rsid w:val="001F7499"/>
    <w:rsid w:val="00201427"/>
    <w:rsid w:val="00203411"/>
    <w:rsid w:val="00205389"/>
    <w:rsid w:val="00211FC4"/>
    <w:rsid w:val="00213AF7"/>
    <w:rsid w:val="00214C48"/>
    <w:rsid w:val="002265E0"/>
    <w:rsid w:val="0022719F"/>
    <w:rsid w:val="00231AA1"/>
    <w:rsid w:val="0023636B"/>
    <w:rsid w:val="00245F57"/>
    <w:rsid w:val="0028450F"/>
    <w:rsid w:val="00292A04"/>
    <w:rsid w:val="0029774E"/>
    <w:rsid w:val="002B4E18"/>
    <w:rsid w:val="002C06F7"/>
    <w:rsid w:val="002C29DA"/>
    <w:rsid w:val="002C56AA"/>
    <w:rsid w:val="002D687C"/>
    <w:rsid w:val="002D7FF9"/>
    <w:rsid w:val="002E3043"/>
    <w:rsid w:val="002E72DE"/>
    <w:rsid w:val="002F0CA9"/>
    <w:rsid w:val="002F5435"/>
    <w:rsid w:val="003123EA"/>
    <w:rsid w:val="00315A9A"/>
    <w:rsid w:val="00321CDC"/>
    <w:rsid w:val="00324CFD"/>
    <w:rsid w:val="003271C1"/>
    <w:rsid w:val="003319B1"/>
    <w:rsid w:val="00331EC2"/>
    <w:rsid w:val="00342B84"/>
    <w:rsid w:val="003435CE"/>
    <w:rsid w:val="00344D88"/>
    <w:rsid w:val="00345BC0"/>
    <w:rsid w:val="003527DF"/>
    <w:rsid w:val="003A1059"/>
    <w:rsid w:val="003A16F5"/>
    <w:rsid w:val="003A4978"/>
    <w:rsid w:val="003B3190"/>
    <w:rsid w:val="003C70C2"/>
    <w:rsid w:val="003E27A5"/>
    <w:rsid w:val="003F5983"/>
    <w:rsid w:val="00445095"/>
    <w:rsid w:val="004918F7"/>
    <w:rsid w:val="004A1785"/>
    <w:rsid w:val="004C7070"/>
    <w:rsid w:val="004D1AB5"/>
    <w:rsid w:val="004D1F0E"/>
    <w:rsid w:val="004E0548"/>
    <w:rsid w:val="004E111D"/>
    <w:rsid w:val="004E3403"/>
    <w:rsid w:val="004F080E"/>
    <w:rsid w:val="004F098F"/>
    <w:rsid w:val="005024D2"/>
    <w:rsid w:val="00515135"/>
    <w:rsid w:val="005177B8"/>
    <w:rsid w:val="00540C0A"/>
    <w:rsid w:val="005443C5"/>
    <w:rsid w:val="00544A88"/>
    <w:rsid w:val="00561EC0"/>
    <w:rsid w:val="00591C07"/>
    <w:rsid w:val="005A5B60"/>
    <w:rsid w:val="005B07D5"/>
    <w:rsid w:val="005C07CE"/>
    <w:rsid w:val="005C1A0B"/>
    <w:rsid w:val="005C7121"/>
    <w:rsid w:val="005D44E2"/>
    <w:rsid w:val="005D502C"/>
    <w:rsid w:val="005F1DB7"/>
    <w:rsid w:val="005F3807"/>
    <w:rsid w:val="005F5CC8"/>
    <w:rsid w:val="00606552"/>
    <w:rsid w:val="00657698"/>
    <w:rsid w:val="006837DC"/>
    <w:rsid w:val="006B5B67"/>
    <w:rsid w:val="006D594D"/>
    <w:rsid w:val="006F36A1"/>
    <w:rsid w:val="006F53AF"/>
    <w:rsid w:val="0070426A"/>
    <w:rsid w:val="007255FE"/>
    <w:rsid w:val="00725FE1"/>
    <w:rsid w:val="0072604A"/>
    <w:rsid w:val="0073573F"/>
    <w:rsid w:val="00741EA3"/>
    <w:rsid w:val="00746DB2"/>
    <w:rsid w:val="00754A96"/>
    <w:rsid w:val="00755A17"/>
    <w:rsid w:val="00766336"/>
    <w:rsid w:val="007669BF"/>
    <w:rsid w:val="00791CF3"/>
    <w:rsid w:val="007A0824"/>
    <w:rsid w:val="007A2FAE"/>
    <w:rsid w:val="007A4642"/>
    <w:rsid w:val="007D1389"/>
    <w:rsid w:val="007D7492"/>
    <w:rsid w:val="007E0640"/>
    <w:rsid w:val="007F168B"/>
    <w:rsid w:val="007F297B"/>
    <w:rsid w:val="007F6073"/>
    <w:rsid w:val="00801C60"/>
    <w:rsid w:val="008103E3"/>
    <w:rsid w:val="00812113"/>
    <w:rsid w:val="00827DA9"/>
    <w:rsid w:val="00830551"/>
    <w:rsid w:val="00832C8D"/>
    <w:rsid w:val="00846A58"/>
    <w:rsid w:val="008623E4"/>
    <w:rsid w:val="00865DD7"/>
    <w:rsid w:val="00872711"/>
    <w:rsid w:val="008734F6"/>
    <w:rsid w:val="00873C3B"/>
    <w:rsid w:val="00873FC4"/>
    <w:rsid w:val="008743FD"/>
    <w:rsid w:val="00874F87"/>
    <w:rsid w:val="00876C61"/>
    <w:rsid w:val="00880B50"/>
    <w:rsid w:val="008833F0"/>
    <w:rsid w:val="00892DF7"/>
    <w:rsid w:val="0089467C"/>
    <w:rsid w:val="008C292F"/>
    <w:rsid w:val="008D485B"/>
    <w:rsid w:val="008D4C8F"/>
    <w:rsid w:val="008F0649"/>
    <w:rsid w:val="00900E9E"/>
    <w:rsid w:val="0091598B"/>
    <w:rsid w:val="00931E6D"/>
    <w:rsid w:val="00940D84"/>
    <w:rsid w:val="00941EFB"/>
    <w:rsid w:val="0095183B"/>
    <w:rsid w:val="00980836"/>
    <w:rsid w:val="0098117F"/>
    <w:rsid w:val="00983BB0"/>
    <w:rsid w:val="00983DB1"/>
    <w:rsid w:val="00991CB0"/>
    <w:rsid w:val="009938C3"/>
    <w:rsid w:val="009A2B61"/>
    <w:rsid w:val="009A5B2F"/>
    <w:rsid w:val="009B0877"/>
    <w:rsid w:val="009B4FDA"/>
    <w:rsid w:val="009B7E98"/>
    <w:rsid w:val="009D2E6B"/>
    <w:rsid w:val="009F3E8B"/>
    <w:rsid w:val="009F5F27"/>
    <w:rsid w:val="009F614C"/>
    <w:rsid w:val="00A03C3C"/>
    <w:rsid w:val="00A062D0"/>
    <w:rsid w:val="00A1654B"/>
    <w:rsid w:val="00A2039C"/>
    <w:rsid w:val="00A25500"/>
    <w:rsid w:val="00A2560C"/>
    <w:rsid w:val="00A27475"/>
    <w:rsid w:val="00A33FF5"/>
    <w:rsid w:val="00A34878"/>
    <w:rsid w:val="00A44AB2"/>
    <w:rsid w:val="00A53817"/>
    <w:rsid w:val="00A60E31"/>
    <w:rsid w:val="00A630A5"/>
    <w:rsid w:val="00A66856"/>
    <w:rsid w:val="00A774DE"/>
    <w:rsid w:val="00A800E2"/>
    <w:rsid w:val="00AA2D28"/>
    <w:rsid w:val="00AB5C6E"/>
    <w:rsid w:val="00AC3349"/>
    <w:rsid w:val="00AD5BBF"/>
    <w:rsid w:val="00B00946"/>
    <w:rsid w:val="00B02287"/>
    <w:rsid w:val="00B1682D"/>
    <w:rsid w:val="00B17796"/>
    <w:rsid w:val="00B22378"/>
    <w:rsid w:val="00B419EA"/>
    <w:rsid w:val="00B57980"/>
    <w:rsid w:val="00B90129"/>
    <w:rsid w:val="00B95F7D"/>
    <w:rsid w:val="00BA3105"/>
    <w:rsid w:val="00BB43F1"/>
    <w:rsid w:val="00BC7A83"/>
    <w:rsid w:val="00BE240D"/>
    <w:rsid w:val="00BF34D8"/>
    <w:rsid w:val="00C055C3"/>
    <w:rsid w:val="00C10C96"/>
    <w:rsid w:val="00C3034B"/>
    <w:rsid w:val="00C37AD6"/>
    <w:rsid w:val="00C52974"/>
    <w:rsid w:val="00C612D5"/>
    <w:rsid w:val="00C720B0"/>
    <w:rsid w:val="00C8668B"/>
    <w:rsid w:val="00CB5885"/>
    <w:rsid w:val="00CC608B"/>
    <w:rsid w:val="00CC7828"/>
    <w:rsid w:val="00CF061D"/>
    <w:rsid w:val="00D06468"/>
    <w:rsid w:val="00D068DB"/>
    <w:rsid w:val="00D1715F"/>
    <w:rsid w:val="00D30675"/>
    <w:rsid w:val="00D30D84"/>
    <w:rsid w:val="00D356D0"/>
    <w:rsid w:val="00D37229"/>
    <w:rsid w:val="00D51D38"/>
    <w:rsid w:val="00D6067A"/>
    <w:rsid w:val="00D840D5"/>
    <w:rsid w:val="00D869F4"/>
    <w:rsid w:val="00D96FF7"/>
    <w:rsid w:val="00D9767F"/>
    <w:rsid w:val="00D976F6"/>
    <w:rsid w:val="00DA607C"/>
    <w:rsid w:val="00DA7B98"/>
    <w:rsid w:val="00DC13F0"/>
    <w:rsid w:val="00DC1793"/>
    <w:rsid w:val="00DC23D4"/>
    <w:rsid w:val="00DD2458"/>
    <w:rsid w:val="00DD283C"/>
    <w:rsid w:val="00DF055E"/>
    <w:rsid w:val="00DF1D51"/>
    <w:rsid w:val="00E03046"/>
    <w:rsid w:val="00E0492D"/>
    <w:rsid w:val="00E248EA"/>
    <w:rsid w:val="00E3517C"/>
    <w:rsid w:val="00E47220"/>
    <w:rsid w:val="00E6234D"/>
    <w:rsid w:val="00E62F55"/>
    <w:rsid w:val="00E7187F"/>
    <w:rsid w:val="00EB155F"/>
    <w:rsid w:val="00EB335F"/>
    <w:rsid w:val="00EB5BEB"/>
    <w:rsid w:val="00EB6E17"/>
    <w:rsid w:val="00EC006D"/>
    <w:rsid w:val="00EC295F"/>
    <w:rsid w:val="00ED1CB9"/>
    <w:rsid w:val="00ED6652"/>
    <w:rsid w:val="00ED7564"/>
    <w:rsid w:val="00EE6802"/>
    <w:rsid w:val="00EF302F"/>
    <w:rsid w:val="00EF47C0"/>
    <w:rsid w:val="00F02A21"/>
    <w:rsid w:val="00F037AA"/>
    <w:rsid w:val="00F13260"/>
    <w:rsid w:val="00F1603F"/>
    <w:rsid w:val="00F17EC4"/>
    <w:rsid w:val="00F21D7D"/>
    <w:rsid w:val="00F31825"/>
    <w:rsid w:val="00F5486E"/>
    <w:rsid w:val="00F62B6D"/>
    <w:rsid w:val="00F66A9C"/>
    <w:rsid w:val="00F736F6"/>
    <w:rsid w:val="00F8543C"/>
    <w:rsid w:val="00F8620C"/>
    <w:rsid w:val="00FA37EB"/>
    <w:rsid w:val="00FB4279"/>
    <w:rsid w:val="00FB623C"/>
    <w:rsid w:val="00FC05FD"/>
    <w:rsid w:val="00FE040E"/>
    <w:rsid w:val="045B34A6"/>
    <w:rsid w:val="077E3EB1"/>
    <w:rsid w:val="0CA11D76"/>
    <w:rsid w:val="12DA2F7C"/>
    <w:rsid w:val="136D58E8"/>
    <w:rsid w:val="1DF6717B"/>
    <w:rsid w:val="207730BA"/>
    <w:rsid w:val="284F0099"/>
    <w:rsid w:val="34547658"/>
    <w:rsid w:val="3E875516"/>
    <w:rsid w:val="42D94BEF"/>
    <w:rsid w:val="4C944672"/>
    <w:rsid w:val="54103B9D"/>
    <w:rsid w:val="565D4661"/>
    <w:rsid w:val="56B73888"/>
    <w:rsid w:val="620B62E7"/>
    <w:rsid w:val="64003379"/>
    <w:rsid w:val="669D00DF"/>
    <w:rsid w:val="6A9A62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annotation reference"/>
    <w:basedOn w:val="9"/>
    <w:qFormat/>
    <w:uiPriority w:val="0"/>
    <w:rPr>
      <w:sz w:val="21"/>
      <w:szCs w:val="21"/>
    </w:rPr>
  </w:style>
  <w:style w:type="character" w:customStyle="1" w:styleId="11">
    <w:name w:val="批注文字 Char"/>
    <w:basedOn w:val="9"/>
    <w:link w:val="2"/>
    <w:qFormat/>
    <w:uiPriority w:val="0"/>
    <w:rPr>
      <w:kern w:val="2"/>
      <w:sz w:val="21"/>
      <w:szCs w:val="24"/>
    </w:rPr>
  </w:style>
  <w:style w:type="character" w:customStyle="1" w:styleId="12">
    <w:name w:val="批注主题 Char"/>
    <w:basedOn w:val="11"/>
    <w:link w:val="6"/>
    <w:uiPriority w:val="0"/>
    <w:rPr>
      <w:kern w:val="2"/>
      <w:sz w:val="21"/>
      <w:szCs w:val="24"/>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FBF395-6501-4B42-8B5A-ABDE82724E09}">
  <ds:schemaRefs/>
</ds:datastoreItem>
</file>

<file path=docProps/app.xml><?xml version="1.0" encoding="utf-8"?>
<Properties xmlns="http://schemas.openxmlformats.org/officeDocument/2006/extended-properties" xmlns:vt="http://schemas.openxmlformats.org/officeDocument/2006/docPropsVTypes">
  <Template>Normal</Template>
  <Company>杭州市纪委监察局</Company>
  <Pages>17</Pages>
  <Words>1389</Words>
  <Characters>7919</Characters>
  <Lines>65</Lines>
  <Paragraphs>18</Paragraphs>
  <TotalTime>71</TotalTime>
  <ScaleCrop>false</ScaleCrop>
  <LinksUpToDate>false</LinksUpToDate>
  <CharactersWithSpaces>9290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2018-10-09T06:40:00Z</dcterms:created>
  <dc:creator>Wang</dc:creator>
  <cp:lastModifiedBy>冯杰</cp:lastModifiedBy>
  <cp:lastPrinted>2018-07-03T02:49:00Z</cp:lastPrinted>
  <dcterms:modified xsi:type="dcterms:W3CDTF">2019-03-27T07:25:22Z</dcterms:modified>
  <dc:title>3</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